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1E0" w:rsidRPr="00026F49" w:rsidRDefault="002371E0" w:rsidP="0089463F">
      <w:pPr>
        <w:jc w:val="center"/>
        <w:rPr>
          <w:rFonts w:ascii="Arial" w:hAnsi="Arial" w:cs="Arial"/>
          <w:sz w:val="24"/>
          <w:szCs w:val="24"/>
        </w:rPr>
      </w:pPr>
    </w:p>
    <w:p w:rsidR="002371E0" w:rsidRPr="00026F49" w:rsidRDefault="00D117A9" w:rsidP="0089463F">
      <w:pPr>
        <w:pStyle w:val="Citadestacada"/>
        <w:jc w:val="center"/>
        <w:rPr>
          <w:rFonts w:ascii="Arial" w:hAnsi="Arial" w:cs="Arial"/>
          <w:i w:val="0"/>
          <w:sz w:val="24"/>
          <w:szCs w:val="24"/>
        </w:rPr>
      </w:pPr>
      <w:r w:rsidRPr="00026F49">
        <w:rPr>
          <w:rFonts w:ascii="Arial" w:hAnsi="Arial" w:cs="Arial"/>
          <w:i w:val="0"/>
          <w:sz w:val="24"/>
          <w:szCs w:val="24"/>
        </w:rPr>
        <w:t>PROYECTO DE ORNAMENTACION DE LA INSTITUCION EDUCATIVA ANTONIO NARIÑO</w:t>
      </w:r>
    </w:p>
    <w:p w:rsidR="002371E0" w:rsidRPr="00026F49" w:rsidRDefault="00BB64C5" w:rsidP="0089463F">
      <w:pPr>
        <w:pStyle w:val="Citadestacada"/>
        <w:jc w:val="center"/>
        <w:rPr>
          <w:rFonts w:ascii="Arial" w:hAnsi="Arial" w:cs="Arial"/>
          <w:i w:val="0"/>
          <w:sz w:val="24"/>
          <w:szCs w:val="24"/>
        </w:rPr>
      </w:pPr>
      <w:r w:rsidRPr="00026F49">
        <w:rPr>
          <w:rFonts w:ascii="Arial" w:hAnsi="Arial" w:cs="Arial"/>
          <w:i w:val="0"/>
          <w:sz w:val="24"/>
          <w:szCs w:val="24"/>
        </w:rPr>
        <w:t>AMIGOS DE LA NATURALEZA</w:t>
      </w:r>
    </w:p>
    <w:p w:rsidR="002371E0" w:rsidRPr="00026F49" w:rsidRDefault="002371E0" w:rsidP="002371E0">
      <w:pPr>
        <w:jc w:val="center"/>
        <w:rPr>
          <w:rFonts w:ascii="Arial" w:hAnsi="Arial" w:cs="Arial"/>
          <w:sz w:val="24"/>
          <w:szCs w:val="24"/>
        </w:rPr>
      </w:pPr>
    </w:p>
    <w:p w:rsidR="002371E0" w:rsidRPr="00026F49" w:rsidRDefault="00152D6A" w:rsidP="00152D6A">
      <w:pPr>
        <w:pStyle w:val="Citadestacada"/>
        <w:numPr>
          <w:ilvl w:val="0"/>
          <w:numId w:val="8"/>
        </w:numPr>
        <w:rPr>
          <w:rFonts w:ascii="Arial" w:hAnsi="Arial" w:cs="Arial"/>
          <w:i w:val="0"/>
          <w:sz w:val="24"/>
          <w:szCs w:val="24"/>
        </w:rPr>
      </w:pPr>
      <w:r w:rsidRPr="00026F49">
        <w:rPr>
          <w:rFonts w:ascii="Arial" w:hAnsi="Arial" w:cs="Arial"/>
          <w:i w:val="0"/>
          <w:sz w:val="24"/>
          <w:szCs w:val="24"/>
        </w:rPr>
        <w:t xml:space="preserve"> </w:t>
      </w:r>
      <w:r w:rsidR="002371E0" w:rsidRPr="00026F49">
        <w:rPr>
          <w:rFonts w:ascii="Arial" w:hAnsi="Arial" w:cs="Arial"/>
          <w:i w:val="0"/>
          <w:sz w:val="24"/>
          <w:szCs w:val="24"/>
        </w:rPr>
        <w:t>PRESENTACION</w:t>
      </w:r>
    </w:p>
    <w:p w:rsidR="002371E0" w:rsidRPr="00026F49" w:rsidRDefault="00D117A9" w:rsidP="002371E0">
      <w:pPr>
        <w:jc w:val="both"/>
        <w:rPr>
          <w:rFonts w:ascii="Arial" w:hAnsi="Arial" w:cs="Arial"/>
          <w:sz w:val="24"/>
          <w:szCs w:val="24"/>
        </w:rPr>
      </w:pPr>
      <w:r w:rsidRPr="00026F49">
        <w:rPr>
          <w:rFonts w:ascii="Arial" w:hAnsi="Arial" w:cs="Arial"/>
          <w:sz w:val="24"/>
          <w:szCs w:val="24"/>
        </w:rPr>
        <w:t xml:space="preserve">La </w:t>
      </w:r>
      <w:proofErr w:type="spellStart"/>
      <w:r w:rsidRPr="00026F49">
        <w:rPr>
          <w:rFonts w:ascii="Arial" w:hAnsi="Arial" w:cs="Arial"/>
          <w:sz w:val="24"/>
          <w:szCs w:val="24"/>
        </w:rPr>
        <w:t>Institucion</w:t>
      </w:r>
      <w:proofErr w:type="spellEnd"/>
      <w:r w:rsidRPr="00026F49">
        <w:rPr>
          <w:rFonts w:ascii="Arial" w:hAnsi="Arial" w:cs="Arial"/>
          <w:sz w:val="24"/>
          <w:szCs w:val="24"/>
        </w:rPr>
        <w:t xml:space="preserve"> Educativa Antonio Nariño, ubicada en el</w:t>
      </w:r>
      <w:r w:rsidR="002371E0" w:rsidRPr="00026F49">
        <w:rPr>
          <w:rFonts w:ascii="Arial" w:hAnsi="Arial" w:cs="Arial"/>
          <w:sz w:val="24"/>
          <w:szCs w:val="24"/>
        </w:rPr>
        <w:t xml:space="preserve"> corregimiento</w:t>
      </w:r>
      <w:r w:rsidRPr="00026F49">
        <w:rPr>
          <w:rFonts w:ascii="Arial" w:hAnsi="Arial" w:cs="Arial"/>
          <w:sz w:val="24"/>
          <w:szCs w:val="24"/>
        </w:rPr>
        <w:t xml:space="preserve"> El Anclar</w:t>
      </w:r>
      <w:r w:rsidR="002371E0" w:rsidRPr="00026F49">
        <w:rPr>
          <w:rFonts w:ascii="Arial" w:hAnsi="Arial" w:cs="Arial"/>
          <w:sz w:val="24"/>
          <w:szCs w:val="24"/>
        </w:rPr>
        <w:t>, dotado físicamente con buenas instalaciones; aulas amplias, baterías de baño, cocina, comedor, sala de computo, y gran cantidad de espacios sin ningún aprovechamiento.</w:t>
      </w:r>
    </w:p>
    <w:p w:rsidR="002371E0" w:rsidRPr="00026F49" w:rsidRDefault="00A30530" w:rsidP="002371E0">
      <w:pPr>
        <w:jc w:val="both"/>
        <w:rPr>
          <w:rFonts w:ascii="Arial" w:hAnsi="Arial" w:cs="Arial"/>
          <w:sz w:val="24"/>
          <w:szCs w:val="24"/>
        </w:rPr>
      </w:pPr>
      <w:r w:rsidRPr="00026F49">
        <w:rPr>
          <w:rFonts w:ascii="Arial" w:hAnsi="Arial" w:cs="Arial"/>
          <w:sz w:val="24"/>
          <w:szCs w:val="24"/>
        </w:rPr>
        <w:t>Observamos la necesidad de crear un proyecto en donde se involucre toda la comunidad educativa, en miras de la ornamentación y el embellecimiento para la creación de ambientes agradables y la pre</w:t>
      </w:r>
      <w:bookmarkStart w:id="0" w:name="_GoBack"/>
      <w:bookmarkEnd w:id="0"/>
      <w:r w:rsidRPr="00026F49">
        <w:rPr>
          <w:rFonts w:ascii="Arial" w:hAnsi="Arial" w:cs="Arial"/>
          <w:sz w:val="24"/>
          <w:szCs w:val="24"/>
        </w:rPr>
        <w:t>servación de los recursos naturales tan valiosos que nos rodean.</w:t>
      </w:r>
    </w:p>
    <w:p w:rsidR="00B65D00" w:rsidRPr="00026F49" w:rsidRDefault="00A30530" w:rsidP="002371E0">
      <w:pPr>
        <w:jc w:val="both"/>
        <w:rPr>
          <w:rFonts w:ascii="Arial" w:hAnsi="Arial" w:cs="Arial"/>
          <w:sz w:val="24"/>
          <w:szCs w:val="24"/>
        </w:rPr>
      </w:pPr>
      <w:r w:rsidRPr="00026F49">
        <w:rPr>
          <w:rFonts w:ascii="Arial" w:hAnsi="Arial" w:cs="Arial"/>
          <w:sz w:val="24"/>
          <w:szCs w:val="24"/>
        </w:rPr>
        <w:t>La naturaleza es fundamental para que el niño desde preescolar sienta admiración, respeto y sentido de pertenencia por lo que lo rodea, pues, es con esta donde podemos fomentar valores como el cuidado, amor, tolerancia, respeto y responsabilidad por los seres vivos</w:t>
      </w:r>
      <w:r w:rsidR="00D96DA6" w:rsidRPr="00026F49">
        <w:rPr>
          <w:rFonts w:ascii="Arial" w:hAnsi="Arial" w:cs="Arial"/>
          <w:sz w:val="24"/>
          <w:szCs w:val="24"/>
        </w:rPr>
        <w:t>,</w:t>
      </w:r>
      <w:r w:rsidRPr="00026F49">
        <w:rPr>
          <w:rFonts w:ascii="Arial" w:hAnsi="Arial" w:cs="Arial"/>
          <w:sz w:val="24"/>
          <w:szCs w:val="24"/>
        </w:rPr>
        <w:t xml:space="preserve"> como las plantas, los cuales son una parte fundame</w:t>
      </w:r>
      <w:r w:rsidR="00D96DA6" w:rsidRPr="00026F49">
        <w:rPr>
          <w:rFonts w:ascii="Arial" w:hAnsi="Arial" w:cs="Arial"/>
          <w:sz w:val="24"/>
          <w:szCs w:val="24"/>
        </w:rPr>
        <w:t>ntal en la vida de las personas. De igual forma este proyecto permitiría la interdisciplinariedad con todas las áreas</w:t>
      </w:r>
    </w:p>
    <w:p w:rsidR="00D96DA6" w:rsidRPr="00026F49" w:rsidRDefault="00152D6A" w:rsidP="00152D6A">
      <w:pPr>
        <w:pStyle w:val="Citadestacada"/>
        <w:numPr>
          <w:ilvl w:val="0"/>
          <w:numId w:val="8"/>
        </w:numPr>
        <w:rPr>
          <w:rFonts w:ascii="Arial" w:hAnsi="Arial" w:cs="Arial"/>
          <w:i w:val="0"/>
          <w:sz w:val="24"/>
          <w:szCs w:val="24"/>
        </w:rPr>
      </w:pPr>
      <w:r w:rsidRPr="00026F49">
        <w:rPr>
          <w:rFonts w:ascii="Arial" w:hAnsi="Arial" w:cs="Arial"/>
          <w:i w:val="0"/>
          <w:sz w:val="24"/>
          <w:szCs w:val="24"/>
        </w:rPr>
        <w:t xml:space="preserve"> </w:t>
      </w:r>
      <w:r w:rsidR="00D96DA6" w:rsidRPr="00026F49">
        <w:rPr>
          <w:rFonts w:ascii="Arial" w:hAnsi="Arial" w:cs="Arial"/>
          <w:i w:val="0"/>
          <w:sz w:val="24"/>
          <w:szCs w:val="24"/>
        </w:rPr>
        <w:t>JUSTIFICACION</w:t>
      </w:r>
    </w:p>
    <w:p w:rsidR="00D96DA6" w:rsidRPr="00026F49" w:rsidRDefault="00D96DA6" w:rsidP="00E37601">
      <w:pPr>
        <w:rPr>
          <w:rFonts w:ascii="Arial" w:hAnsi="Arial" w:cs="Arial"/>
          <w:b/>
          <w:sz w:val="24"/>
          <w:szCs w:val="24"/>
        </w:rPr>
      </w:pPr>
    </w:p>
    <w:p w:rsidR="00A30530" w:rsidRPr="00026F49" w:rsidRDefault="00D117A9" w:rsidP="00D96DA6">
      <w:pPr>
        <w:jc w:val="both"/>
        <w:rPr>
          <w:rFonts w:ascii="Arial" w:hAnsi="Arial" w:cs="Arial"/>
          <w:sz w:val="24"/>
          <w:szCs w:val="24"/>
        </w:rPr>
      </w:pPr>
      <w:r w:rsidRPr="00026F49">
        <w:rPr>
          <w:rFonts w:ascii="Arial" w:hAnsi="Arial" w:cs="Arial"/>
          <w:sz w:val="24"/>
          <w:szCs w:val="24"/>
        </w:rPr>
        <w:t xml:space="preserve">La </w:t>
      </w:r>
      <w:proofErr w:type="spellStart"/>
      <w:r w:rsidRPr="00026F49">
        <w:rPr>
          <w:rFonts w:ascii="Arial" w:hAnsi="Arial" w:cs="Arial"/>
          <w:sz w:val="24"/>
          <w:szCs w:val="24"/>
        </w:rPr>
        <w:t>Institucion</w:t>
      </w:r>
      <w:proofErr w:type="spellEnd"/>
      <w:r w:rsidRPr="00026F49">
        <w:rPr>
          <w:rFonts w:ascii="Arial" w:hAnsi="Arial" w:cs="Arial"/>
          <w:sz w:val="24"/>
          <w:szCs w:val="24"/>
        </w:rPr>
        <w:t xml:space="preserve"> Educativa Antonio Nariño,  ubicada en el</w:t>
      </w:r>
      <w:r w:rsidR="00D96DA6" w:rsidRPr="00026F49">
        <w:rPr>
          <w:rFonts w:ascii="Arial" w:hAnsi="Arial" w:cs="Arial"/>
          <w:sz w:val="24"/>
          <w:szCs w:val="24"/>
        </w:rPr>
        <w:t xml:space="preserve"> corregimiento</w:t>
      </w:r>
      <w:r w:rsidRPr="00026F49">
        <w:rPr>
          <w:rFonts w:ascii="Arial" w:hAnsi="Arial" w:cs="Arial"/>
          <w:sz w:val="24"/>
          <w:szCs w:val="24"/>
        </w:rPr>
        <w:t xml:space="preserve"> El Anclar</w:t>
      </w:r>
      <w:r w:rsidR="00D96DA6" w:rsidRPr="00026F49">
        <w:rPr>
          <w:rFonts w:ascii="Arial" w:hAnsi="Arial" w:cs="Arial"/>
          <w:sz w:val="24"/>
          <w:szCs w:val="24"/>
        </w:rPr>
        <w:t>, dotado físicamente con buenas instalaciones; aulas amplias, baterías de baño, cocina, comedor, sala de computo, y gran cantidad de espa</w:t>
      </w:r>
      <w:r w:rsidR="00455940" w:rsidRPr="00026F49">
        <w:rPr>
          <w:rFonts w:ascii="Arial" w:hAnsi="Arial" w:cs="Arial"/>
          <w:sz w:val="24"/>
          <w:szCs w:val="24"/>
        </w:rPr>
        <w:t xml:space="preserve">cios sin ningún aprovechamiento, donde consideramos serían de gran utilidad en la creación de jardines con la ayuda de la población estudiantil y maestros; los </w:t>
      </w:r>
      <w:r w:rsidRPr="00026F49">
        <w:rPr>
          <w:rFonts w:ascii="Arial" w:hAnsi="Arial" w:cs="Arial"/>
          <w:sz w:val="24"/>
          <w:szCs w:val="24"/>
        </w:rPr>
        <w:t xml:space="preserve">cuales permitirían embellecer la </w:t>
      </w:r>
      <w:proofErr w:type="spellStart"/>
      <w:r w:rsidRPr="00026F49">
        <w:rPr>
          <w:rFonts w:ascii="Arial" w:hAnsi="Arial" w:cs="Arial"/>
          <w:sz w:val="24"/>
          <w:szCs w:val="24"/>
        </w:rPr>
        <w:t>Institucion</w:t>
      </w:r>
      <w:proofErr w:type="spellEnd"/>
      <w:r w:rsidRPr="00026F49">
        <w:rPr>
          <w:rFonts w:ascii="Arial" w:hAnsi="Arial" w:cs="Arial"/>
          <w:sz w:val="24"/>
          <w:szCs w:val="24"/>
        </w:rPr>
        <w:t xml:space="preserve"> </w:t>
      </w:r>
      <w:r w:rsidR="00455940" w:rsidRPr="00026F49">
        <w:rPr>
          <w:rFonts w:ascii="Arial" w:hAnsi="Arial" w:cs="Arial"/>
          <w:sz w:val="24"/>
          <w:szCs w:val="24"/>
        </w:rPr>
        <w:t xml:space="preserve"> Educati</w:t>
      </w:r>
      <w:r w:rsidRPr="00026F49">
        <w:rPr>
          <w:rFonts w:ascii="Arial" w:hAnsi="Arial" w:cs="Arial"/>
          <w:sz w:val="24"/>
          <w:szCs w:val="24"/>
        </w:rPr>
        <w:t>va</w:t>
      </w:r>
      <w:r w:rsidR="00455940" w:rsidRPr="00026F49">
        <w:rPr>
          <w:rFonts w:ascii="Arial" w:hAnsi="Arial" w:cs="Arial"/>
          <w:sz w:val="24"/>
          <w:szCs w:val="24"/>
        </w:rPr>
        <w:t xml:space="preserve"> y estimular el sentido de pertenencia de los estudiantes por es</w:t>
      </w:r>
      <w:r w:rsidRPr="00026F49">
        <w:rPr>
          <w:rFonts w:ascii="Arial" w:hAnsi="Arial" w:cs="Arial"/>
          <w:sz w:val="24"/>
          <w:szCs w:val="24"/>
        </w:rPr>
        <w:t>te. Convirtiéndose la escuela e</w:t>
      </w:r>
      <w:r w:rsidR="00455940" w:rsidRPr="00026F49">
        <w:rPr>
          <w:rFonts w:ascii="Arial" w:hAnsi="Arial" w:cs="Arial"/>
          <w:sz w:val="24"/>
          <w:szCs w:val="24"/>
        </w:rPr>
        <w:t xml:space="preserve">n un lugar agradable, impactante, </w:t>
      </w:r>
      <w:r w:rsidRPr="00026F49">
        <w:rPr>
          <w:rFonts w:ascii="Arial" w:hAnsi="Arial" w:cs="Arial"/>
          <w:sz w:val="24"/>
          <w:szCs w:val="24"/>
        </w:rPr>
        <w:t xml:space="preserve"> donde </w:t>
      </w:r>
      <w:r w:rsidR="00455940" w:rsidRPr="00026F49">
        <w:rPr>
          <w:rFonts w:ascii="Arial" w:hAnsi="Arial" w:cs="Arial"/>
          <w:sz w:val="24"/>
          <w:szCs w:val="24"/>
        </w:rPr>
        <w:t>niños(as) y jóvenes sienta</w:t>
      </w:r>
      <w:r w:rsidRPr="00026F49">
        <w:rPr>
          <w:rFonts w:ascii="Arial" w:hAnsi="Arial" w:cs="Arial"/>
          <w:sz w:val="24"/>
          <w:szCs w:val="24"/>
        </w:rPr>
        <w:t>n</w:t>
      </w:r>
      <w:r w:rsidR="00455940" w:rsidRPr="00026F49">
        <w:rPr>
          <w:rFonts w:ascii="Arial" w:hAnsi="Arial" w:cs="Arial"/>
          <w:sz w:val="24"/>
          <w:szCs w:val="24"/>
        </w:rPr>
        <w:t xml:space="preserve"> placer, felicidad y entusiasmo, convirtiéndose esto en un punto de motivación para el querer estar en su colegio.</w:t>
      </w:r>
    </w:p>
    <w:p w:rsidR="00455940" w:rsidRPr="00026F49" w:rsidRDefault="00455940" w:rsidP="00D96DA6">
      <w:pPr>
        <w:jc w:val="both"/>
        <w:rPr>
          <w:rFonts w:ascii="Arial" w:hAnsi="Arial" w:cs="Arial"/>
          <w:sz w:val="24"/>
          <w:szCs w:val="24"/>
        </w:rPr>
      </w:pPr>
    </w:p>
    <w:p w:rsidR="00D96DA6" w:rsidRPr="00026F49" w:rsidRDefault="00D96DA6" w:rsidP="00D96DA6">
      <w:pPr>
        <w:jc w:val="both"/>
        <w:rPr>
          <w:rFonts w:ascii="Arial" w:hAnsi="Arial" w:cs="Arial"/>
          <w:sz w:val="24"/>
          <w:szCs w:val="24"/>
        </w:rPr>
      </w:pPr>
    </w:p>
    <w:p w:rsidR="00D96DA6" w:rsidRPr="00026F49" w:rsidRDefault="00D96DA6" w:rsidP="00D96DA6">
      <w:pPr>
        <w:jc w:val="both"/>
        <w:rPr>
          <w:rFonts w:ascii="Arial" w:hAnsi="Arial" w:cs="Arial"/>
          <w:sz w:val="24"/>
          <w:szCs w:val="24"/>
        </w:rPr>
      </w:pPr>
    </w:p>
    <w:p w:rsidR="00CB2BC1" w:rsidRPr="00026F49" w:rsidRDefault="00CB2BC1" w:rsidP="00D96DA6">
      <w:pPr>
        <w:jc w:val="both"/>
        <w:rPr>
          <w:rFonts w:ascii="Arial" w:hAnsi="Arial" w:cs="Arial"/>
          <w:sz w:val="24"/>
          <w:szCs w:val="24"/>
        </w:rPr>
      </w:pPr>
    </w:p>
    <w:p w:rsidR="00CB2BC1" w:rsidRPr="00026F49" w:rsidRDefault="00CB2BC1" w:rsidP="00CB2BC1">
      <w:pPr>
        <w:rPr>
          <w:rFonts w:ascii="Arial" w:hAnsi="Arial" w:cs="Arial"/>
          <w:b/>
          <w:sz w:val="24"/>
          <w:szCs w:val="24"/>
        </w:rPr>
      </w:pPr>
    </w:p>
    <w:p w:rsidR="00CB2BC1" w:rsidRPr="00026F49" w:rsidRDefault="00CB2BC1" w:rsidP="00CB2BC1">
      <w:pPr>
        <w:rPr>
          <w:rFonts w:ascii="Arial" w:hAnsi="Arial" w:cs="Arial"/>
          <w:b/>
          <w:sz w:val="24"/>
          <w:szCs w:val="24"/>
        </w:rPr>
      </w:pPr>
    </w:p>
    <w:p w:rsidR="00CB2BC1" w:rsidRPr="00026F49" w:rsidRDefault="00CB2BC1" w:rsidP="00CB2BC1">
      <w:pPr>
        <w:rPr>
          <w:rFonts w:ascii="Arial" w:hAnsi="Arial" w:cs="Arial"/>
          <w:b/>
          <w:sz w:val="24"/>
          <w:szCs w:val="24"/>
        </w:rPr>
      </w:pPr>
    </w:p>
    <w:p w:rsidR="00B65D00" w:rsidRPr="00026F49" w:rsidRDefault="00B65D00" w:rsidP="00D766ED">
      <w:pPr>
        <w:jc w:val="both"/>
        <w:rPr>
          <w:rFonts w:ascii="Arial" w:hAnsi="Arial" w:cs="Arial"/>
          <w:sz w:val="24"/>
          <w:szCs w:val="24"/>
        </w:rPr>
      </w:pPr>
    </w:p>
    <w:p w:rsidR="0089463F" w:rsidRPr="00026F49" w:rsidRDefault="0089463F" w:rsidP="00D766ED">
      <w:pPr>
        <w:jc w:val="both"/>
        <w:rPr>
          <w:rFonts w:ascii="Arial" w:hAnsi="Arial" w:cs="Arial"/>
          <w:sz w:val="24"/>
          <w:szCs w:val="24"/>
        </w:rPr>
      </w:pPr>
    </w:p>
    <w:p w:rsidR="00D766ED" w:rsidRPr="00026F49" w:rsidRDefault="00152D6A" w:rsidP="00152D6A">
      <w:pPr>
        <w:pStyle w:val="Citadestacada"/>
        <w:numPr>
          <w:ilvl w:val="0"/>
          <w:numId w:val="8"/>
        </w:numPr>
        <w:rPr>
          <w:rFonts w:ascii="Arial" w:hAnsi="Arial" w:cs="Arial"/>
          <w:i w:val="0"/>
          <w:sz w:val="24"/>
          <w:szCs w:val="24"/>
        </w:rPr>
      </w:pPr>
      <w:r w:rsidRPr="00026F49">
        <w:rPr>
          <w:rFonts w:ascii="Arial" w:hAnsi="Arial" w:cs="Arial"/>
          <w:i w:val="0"/>
          <w:sz w:val="24"/>
          <w:szCs w:val="24"/>
        </w:rPr>
        <w:t xml:space="preserve"> </w:t>
      </w:r>
      <w:r w:rsidR="00D766ED" w:rsidRPr="00026F49">
        <w:rPr>
          <w:rFonts w:ascii="Arial" w:hAnsi="Arial" w:cs="Arial"/>
          <w:i w:val="0"/>
          <w:sz w:val="24"/>
          <w:szCs w:val="24"/>
        </w:rPr>
        <w:t>OBJETIVO GENERAL</w:t>
      </w:r>
    </w:p>
    <w:p w:rsidR="00D766ED" w:rsidRPr="00026F49" w:rsidRDefault="00D766ED" w:rsidP="00D766ED">
      <w:pPr>
        <w:jc w:val="center"/>
        <w:rPr>
          <w:rFonts w:ascii="Arial" w:hAnsi="Arial" w:cs="Arial"/>
          <w:b/>
          <w:sz w:val="24"/>
          <w:szCs w:val="24"/>
        </w:rPr>
      </w:pPr>
    </w:p>
    <w:p w:rsidR="00D766ED" w:rsidRPr="00026F49" w:rsidRDefault="00D117A9" w:rsidP="00D766ED">
      <w:pPr>
        <w:jc w:val="both"/>
        <w:rPr>
          <w:rFonts w:ascii="Arial" w:hAnsi="Arial" w:cs="Arial"/>
          <w:sz w:val="24"/>
          <w:szCs w:val="24"/>
        </w:rPr>
      </w:pPr>
      <w:r w:rsidRPr="00026F49">
        <w:rPr>
          <w:rFonts w:ascii="Arial" w:hAnsi="Arial" w:cs="Arial"/>
          <w:sz w:val="24"/>
          <w:szCs w:val="24"/>
        </w:rPr>
        <w:t>Embellecimiento de la Institución Educativa Antonio Nariño</w:t>
      </w:r>
      <w:r w:rsidR="00D766ED" w:rsidRPr="00026F49">
        <w:rPr>
          <w:rFonts w:ascii="Arial" w:hAnsi="Arial" w:cs="Arial"/>
          <w:sz w:val="24"/>
          <w:szCs w:val="24"/>
        </w:rPr>
        <w:t>, a través de la ornamentación de sus espacios desaprovechados, mediante la organización de jardines con plantas exóticas y propias de la región, con el fin de fomentar el sentido de pertenencia, respeto y cuidado por la naturaleza aportando así en la formación integral de nuestros estudiantes des</w:t>
      </w:r>
      <w:r w:rsidRPr="00026F49">
        <w:rPr>
          <w:rFonts w:ascii="Arial" w:hAnsi="Arial" w:cs="Arial"/>
          <w:sz w:val="24"/>
          <w:szCs w:val="24"/>
        </w:rPr>
        <w:t xml:space="preserve">de preescolar hasta grado </w:t>
      </w:r>
      <w:proofErr w:type="spellStart"/>
      <w:r w:rsidRPr="00026F49">
        <w:rPr>
          <w:rFonts w:ascii="Arial" w:hAnsi="Arial" w:cs="Arial"/>
          <w:sz w:val="24"/>
          <w:szCs w:val="24"/>
        </w:rPr>
        <w:t>Undecimo</w:t>
      </w:r>
      <w:proofErr w:type="spellEnd"/>
      <w:r w:rsidR="00D766ED" w:rsidRPr="00026F49">
        <w:rPr>
          <w:rFonts w:ascii="Arial" w:hAnsi="Arial" w:cs="Arial"/>
          <w:sz w:val="24"/>
          <w:szCs w:val="24"/>
        </w:rPr>
        <w:t>.</w:t>
      </w:r>
    </w:p>
    <w:p w:rsidR="00D766ED" w:rsidRPr="00026F49" w:rsidRDefault="00D766ED" w:rsidP="00D766ED">
      <w:pPr>
        <w:jc w:val="both"/>
        <w:rPr>
          <w:rFonts w:ascii="Arial" w:hAnsi="Arial" w:cs="Arial"/>
          <w:sz w:val="24"/>
          <w:szCs w:val="24"/>
        </w:rPr>
      </w:pPr>
    </w:p>
    <w:p w:rsidR="00D766ED" w:rsidRPr="00026F49" w:rsidRDefault="00152D6A" w:rsidP="00152D6A">
      <w:pPr>
        <w:pStyle w:val="Citadestacada"/>
        <w:numPr>
          <w:ilvl w:val="1"/>
          <w:numId w:val="8"/>
        </w:numPr>
        <w:rPr>
          <w:rFonts w:ascii="Arial" w:hAnsi="Arial" w:cs="Arial"/>
          <w:i w:val="0"/>
          <w:sz w:val="24"/>
          <w:szCs w:val="24"/>
        </w:rPr>
      </w:pPr>
      <w:r w:rsidRPr="00026F49">
        <w:rPr>
          <w:rFonts w:ascii="Arial" w:hAnsi="Arial" w:cs="Arial"/>
          <w:i w:val="0"/>
          <w:sz w:val="24"/>
          <w:szCs w:val="24"/>
        </w:rPr>
        <w:t xml:space="preserve"> </w:t>
      </w:r>
      <w:r w:rsidR="00D766ED" w:rsidRPr="00026F49">
        <w:rPr>
          <w:rFonts w:ascii="Arial" w:hAnsi="Arial" w:cs="Arial"/>
          <w:i w:val="0"/>
          <w:sz w:val="24"/>
          <w:szCs w:val="24"/>
        </w:rPr>
        <w:t>OBJETIVOS ESPECIFICOS</w:t>
      </w:r>
    </w:p>
    <w:p w:rsidR="00D766ED" w:rsidRPr="00026F49" w:rsidRDefault="00D766ED" w:rsidP="00D766ED">
      <w:pPr>
        <w:pStyle w:val="Prrafodelista"/>
        <w:numPr>
          <w:ilvl w:val="0"/>
          <w:numId w:val="1"/>
        </w:numPr>
        <w:jc w:val="both"/>
        <w:rPr>
          <w:rFonts w:ascii="Arial" w:hAnsi="Arial" w:cs="Arial"/>
          <w:sz w:val="24"/>
          <w:szCs w:val="24"/>
        </w:rPr>
      </w:pPr>
      <w:r w:rsidRPr="00026F49">
        <w:rPr>
          <w:rFonts w:ascii="Arial" w:hAnsi="Arial" w:cs="Arial"/>
          <w:sz w:val="24"/>
          <w:szCs w:val="24"/>
        </w:rPr>
        <w:t>Concien</w:t>
      </w:r>
      <w:r w:rsidR="00D117A9" w:rsidRPr="00026F49">
        <w:rPr>
          <w:rFonts w:ascii="Arial" w:hAnsi="Arial" w:cs="Arial"/>
          <w:sz w:val="24"/>
          <w:szCs w:val="24"/>
        </w:rPr>
        <w:t>tización</w:t>
      </w:r>
      <w:r w:rsidRPr="00026F49">
        <w:rPr>
          <w:rFonts w:ascii="Arial" w:hAnsi="Arial" w:cs="Arial"/>
          <w:sz w:val="24"/>
          <w:szCs w:val="24"/>
        </w:rPr>
        <w:t xml:space="preserve"> de la población estudiantil por el respeto y </w:t>
      </w:r>
    </w:p>
    <w:p w:rsidR="00D766ED" w:rsidRPr="00026F49" w:rsidRDefault="00D766ED" w:rsidP="00D766ED">
      <w:pPr>
        <w:pStyle w:val="Prrafodelista"/>
        <w:jc w:val="both"/>
        <w:rPr>
          <w:rFonts w:ascii="Arial" w:hAnsi="Arial" w:cs="Arial"/>
          <w:sz w:val="24"/>
          <w:szCs w:val="24"/>
        </w:rPr>
      </w:pPr>
      <w:proofErr w:type="gramStart"/>
      <w:r w:rsidRPr="00026F49">
        <w:rPr>
          <w:rFonts w:ascii="Arial" w:hAnsi="Arial" w:cs="Arial"/>
          <w:sz w:val="24"/>
          <w:szCs w:val="24"/>
        </w:rPr>
        <w:t>cuidado</w:t>
      </w:r>
      <w:proofErr w:type="gramEnd"/>
      <w:r w:rsidRPr="00026F49">
        <w:rPr>
          <w:rFonts w:ascii="Arial" w:hAnsi="Arial" w:cs="Arial"/>
          <w:sz w:val="24"/>
          <w:szCs w:val="24"/>
        </w:rPr>
        <w:t xml:space="preserve"> de nuestro medio ambiente</w:t>
      </w:r>
    </w:p>
    <w:p w:rsidR="00D766ED" w:rsidRPr="00026F49" w:rsidRDefault="00D766ED" w:rsidP="00D766ED">
      <w:pPr>
        <w:pStyle w:val="Prrafodelista"/>
        <w:numPr>
          <w:ilvl w:val="0"/>
          <w:numId w:val="1"/>
        </w:numPr>
        <w:jc w:val="both"/>
        <w:rPr>
          <w:rFonts w:ascii="Arial" w:hAnsi="Arial" w:cs="Arial"/>
          <w:sz w:val="24"/>
          <w:szCs w:val="24"/>
        </w:rPr>
      </w:pPr>
      <w:r w:rsidRPr="00026F49">
        <w:rPr>
          <w:rFonts w:ascii="Arial" w:hAnsi="Arial" w:cs="Arial"/>
          <w:sz w:val="24"/>
          <w:szCs w:val="24"/>
        </w:rPr>
        <w:t>Creación de jardines con plantas exóticas y propias de la región, con sus respectivos senderos.</w:t>
      </w:r>
    </w:p>
    <w:p w:rsidR="00D766ED" w:rsidRPr="00026F49" w:rsidRDefault="00D766ED" w:rsidP="00D766ED">
      <w:pPr>
        <w:pStyle w:val="Prrafodelista"/>
        <w:numPr>
          <w:ilvl w:val="0"/>
          <w:numId w:val="1"/>
        </w:numPr>
        <w:jc w:val="both"/>
        <w:rPr>
          <w:rFonts w:ascii="Arial" w:hAnsi="Arial" w:cs="Arial"/>
          <w:sz w:val="24"/>
          <w:szCs w:val="24"/>
        </w:rPr>
      </w:pPr>
      <w:r w:rsidRPr="00026F49">
        <w:rPr>
          <w:rFonts w:ascii="Arial" w:hAnsi="Arial" w:cs="Arial"/>
          <w:sz w:val="24"/>
          <w:szCs w:val="24"/>
        </w:rPr>
        <w:t>Embellecimiento de la planta física pintando sus instalaciones.</w:t>
      </w:r>
    </w:p>
    <w:p w:rsidR="00D766ED" w:rsidRPr="00026F49" w:rsidRDefault="00D766ED" w:rsidP="00D766ED">
      <w:pPr>
        <w:jc w:val="both"/>
        <w:rPr>
          <w:rFonts w:ascii="Arial" w:hAnsi="Arial" w:cs="Arial"/>
          <w:sz w:val="24"/>
          <w:szCs w:val="24"/>
        </w:rPr>
      </w:pPr>
    </w:p>
    <w:p w:rsidR="00D766ED" w:rsidRPr="00026F49" w:rsidRDefault="00D766ED" w:rsidP="00D766ED">
      <w:pPr>
        <w:jc w:val="both"/>
        <w:rPr>
          <w:rFonts w:ascii="Arial" w:hAnsi="Arial" w:cs="Arial"/>
          <w:sz w:val="24"/>
          <w:szCs w:val="24"/>
        </w:rPr>
      </w:pPr>
    </w:p>
    <w:p w:rsidR="00D766ED" w:rsidRPr="00026F49" w:rsidRDefault="00D766ED" w:rsidP="00D766ED">
      <w:pPr>
        <w:jc w:val="both"/>
        <w:rPr>
          <w:rFonts w:ascii="Arial" w:hAnsi="Arial" w:cs="Arial"/>
          <w:sz w:val="24"/>
          <w:szCs w:val="24"/>
        </w:rPr>
      </w:pPr>
    </w:p>
    <w:p w:rsidR="00D766ED" w:rsidRPr="00026F49" w:rsidRDefault="00D766ED" w:rsidP="00D766ED">
      <w:pPr>
        <w:jc w:val="both"/>
        <w:rPr>
          <w:rFonts w:ascii="Arial" w:hAnsi="Arial" w:cs="Arial"/>
          <w:sz w:val="24"/>
          <w:szCs w:val="24"/>
        </w:rPr>
      </w:pPr>
    </w:p>
    <w:p w:rsidR="00D766ED" w:rsidRPr="00026F49" w:rsidRDefault="00D766ED" w:rsidP="00D766ED">
      <w:pPr>
        <w:jc w:val="both"/>
        <w:rPr>
          <w:rFonts w:ascii="Arial" w:hAnsi="Arial" w:cs="Arial"/>
          <w:sz w:val="24"/>
          <w:szCs w:val="24"/>
        </w:rPr>
      </w:pPr>
    </w:p>
    <w:p w:rsidR="0089463F" w:rsidRPr="00026F49" w:rsidRDefault="0089463F" w:rsidP="00E37601">
      <w:pPr>
        <w:rPr>
          <w:rFonts w:ascii="Arial" w:hAnsi="Arial" w:cs="Arial"/>
          <w:sz w:val="24"/>
          <w:szCs w:val="24"/>
        </w:rPr>
      </w:pPr>
    </w:p>
    <w:p w:rsidR="00152D6A" w:rsidRPr="00026F49" w:rsidRDefault="00152D6A" w:rsidP="00E37601">
      <w:pPr>
        <w:rPr>
          <w:rFonts w:ascii="Arial" w:hAnsi="Arial" w:cs="Arial"/>
          <w:b/>
          <w:sz w:val="24"/>
          <w:szCs w:val="24"/>
        </w:rPr>
      </w:pPr>
    </w:p>
    <w:p w:rsidR="00CB2BC1" w:rsidRPr="00026F49" w:rsidRDefault="00152D6A" w:rsidP="00152D6A">
      <w:pPr>
        <w:pStyle w:val="Citadestacada"/>
        <w:numPr>
          <w:ilvl w:val="0"/>
          <w:numId w:val="1"/>
        </w:numPr>
        <w:rPr>
          <w:rFonts w:ascii="Arial" w:hAnsi="Arial" w:cs="Arial"/>
          <w:i w:val="0"/>
          <w:sz w:val="24"/>
          <w:szCs w:val="24"/>
        </w:rPr>
      </w:pPr>
      <w:r w:rsidRPr="00026F49">
        <w:rPr>
          <w:rFonts w:ascii="Arial" w:hAnsi="Arial" w:cs="Arial"/>
          <w:i w:val="0"/>
          <w:sz w:val="24"/>
          <w:szCs w:val="24"/>
        </w:rPr>
        <w:t xml:space="preserve"> </w:t>
      </w:r>
      <w:r w:rsidR="00CB2BC1" w:rsidRPr="00026F49">
        <w:rPr>
          <w:rFonts w:ascii="Arial" w:hAnsi="Arial" w:cs="Arial"/>
          <w:i w:val="0"/>
          <w:sz w:val="24"/>
          <w:szCs w:val="24"/>
        </w:rPr>
        <w:t>METODOLOGIA</w:t>
      </w:r>
    </w:p>
    <w:p w:rsidR="00017E2A" w:rsidRPr="00026F49" w:rsidRDefault="00017E2A" w:rsidP="00E37601">
      <w:pPr>
        <w:rPr>
          <w:rFonts w:ascii="Arial" w:hAnsi="Arial" w:cs="Arial"/>
          <w:sz w:val="24"/>
          <w:szCs w:val="24"/>
        </w:rPr>
      </w:pPr>
    </w:p>
    <w:p w:rsidR="009F6700" w:rsidRPr="00026F49" w:rsidRDefault="00017E2A" w:rsidP="00017E2A">
      <w:pPr>
        <w:jc w:val="both"/>
        <w:rPr>
          <w:rFonts w:ascii="Arial" w:hAnsi="Arial" w:cs="Arial"/>
          <w:sz w:val="24"/>
          <w:szCs w:val="24"/>
        </w:rPr>
      </w:pPr>
      <w:r w:rsidRPr="00026F49">
        <w:rPr>
          <w:rFonts w:ascii="Arial" w:hAnsi="Arial" w:cs="Arial"/>
          <w:sz w:val="24"/>
          <w:szCs w:val="24"/>
        </w:rPr>
        <w:t xml:space="preserve">Se parte de una concientización, del respeto, amor y aprecio, que debemos tener por las cosas que poseemos y </w:t>
      </w:r>
      <w:r w:rsidR="00CB7F0D" w:rsidRPr="00026F49">
        <w:rPr>
          <w:rFonts w:ascii="Arial" w:hAnsi="Arial" w:cs="Arial"/>
          <w:sz w:val="24"/>
          <w:szCs w:val="24"/>
        </w:rPr>
        <w:t>más</w:t>
      </w:r>
      <w:r w:rsidRPr="00026F49">
        <w:rPr>
          <w:rFonts w:ascii="Arial" w:hAnsi="Arial" w:cs="Arial"/>
          <w:sz w:val="24"/>
          <w:szCs w:val="24"/>
        </w:rPr>
        <w:t xml:space="preserve"> aun cuando son de vital importancia, a través </w:t>
      </w:r>
      <w:r w:rsidR="009F6700" w:rsidRPr="00026F49">
        <w:rPr>
          <w:rFonts w:ascii="Arial" w:hAnsi="Arial" w:cs="Arial"/>
          <w:sz w:val="24"/>
          <w:szCs w:val="24"/>
        </w:rPr>
        <w:t xml:space="preserve">de charlas, reuniones, juegos entre otras actividades de interés para los estudiantes. Es primordial trabajar con la pedagogía del amor la cual facilita que el trabajo sea </w:t>
      </w:r>
      <w:r w:rsidR="00CB7F0D" w:rsidRPr="00026F49">
        <w:rPr>
          <w:rFonts w:ascii="Arial" w:hAnsi="Arial" w:cs="Arial"/>
          <w:sz w:val="24"/>
          <w:szCs w:val="24"/>
        </w:rPr>
        <w:t>más</w:t>
      </w:r>
      <w:r w:rsidR="009F6700" w:rsidRPr="00026F49">
        <w:rPr>
          <w:rFonts w:ascii="Arial" w:hAnsi="Arial" w:cs="Arial"/>
          <w:sz w:val="24"/>
          <w:szCs w:val="24"/>
        </w:rPr>
        <w:t xml:space="preserve"> gustoso y placentero.</w:t>
      </w:r>
    </w:p>
    <w:p w:rsidR="009F6700" w:rsidRPr="00026F49" w:rsidRDefault="009F6700" w:rsidP="00017E2A">
      <w:pPr>
        <w:jc w:val="both"/>
        <w:rPr>
          <w:rFonts w:ascii="Arial" w:hAnsi="Arial" w:cs="Arial"/>
          <w:sz w:val="24"/>
          <w:szCs w:val="24"/>
        </w:rPr>
      </w:pPr>
      <w:r w:rsidRPr="00026F49">
        <w:rPr>
          <w:rFonts w:ascii="Arial" w:hAnsi="Arial" w:cs="Arial"/>
          <w:sz w:val="24"/>
          <w:szCs w:val="24"/>
        </w:rPr>
        <w:t xml:space="preserve">Trabajaremos en este proyecto como parte vital, la valoración y el respeto por la vida, el amor por las cosas que poseemos, la </w:t>
      </w:r>
      <w:proofErr w:type="spellStart"/>
      <w:r w:rsidRPr="00026F49">
        <w:rPr>
          <w:rFonts w:ascii="Arial" w:hAnsi="Arial" w:cs="Arial"/>
          <w:sz w:val="24"/>
          <w:szCs w:val="24"/>
        </w:rPr>
        <w:t>tranversalidad</w:t>
      </w:r>
      <w:proofErr w:type="spellEnd"/>
      <w:r w:rsidRPr="00026F49">
        <w:rPr>
          <w:rFonts w:ascii="Arial" w:hAnsi="Arial" w:cs="Arial"/>
          <w:sz w:val="24"/>
          <w:szCs w:val="24"/>
        </w:rPr>
        <w:t xml:space="preserve"> de las </w:t>
      </w:r>
      <w:r w:rsidR="00CB7F0D" w:rsidRPr="00026F49">
        <w:rPr>
          <w:rFonts w:ascii="Arial" w:hAnsi="Arial" w:cs="Arial"/>
          <w:sz w:val="24"/>
          <w:szCs w:val="24"/>
        </w:rPr>
        <w:t>áreas</w:t>
      </w:r>
      <w:r w:rsidRPr="00026F49">
        <w:rPr>
          <w:rFonts w:ascii="Arial" w:hAnsi="Arial" w:cs="Arial"/>
          <w:sz w:val="24"/>
          <w:szCs w:val="24"/>
        </w:rPr>
        <w:t xml:space="preserve"> del conocimiento y la puesta </w:t>
      </w:r>
      <w:r w:rsidR="00CB7F0D" w:rsidRPr="00026F49">
        <w:rPr>
          <w:rFonts w:ascii="Arial" w:hAnsi="Arial" w:cs="Arial"/>
          <w:sz w:val="24"/>
          <w:szCs w:val="24"/>
        </w:rPr>
        <w:t xml:space="preserve">en marcha de los conocimientos adquiridos. </w:t>
      </w:r>
    </w:p>
    <w:p w:rsidR="00CB7F0D" w:rsidRPr="00026F49" w:rsidRDefault="00CB7F0D" w:rsidP="00017E2A">
      <w:pPr>
        <w:jc w:val="both"/>
        <w:rPr>
          <w:rFonts w:ascii="Arial" w:hAnsi="Arial" w:cs="Arial"/>
          <w:sz w:val="24"/>
          <w:szCs w:val="24"/>
        </w:rPr>
      </w:pPr>
      <w:r w:rsidRPr="00026F49">
        <w:rPr>
          <w:rFonts w:ascii="Arial" w:hAnsi="Arial" w:cs="Arial"/>
          <w:sz w:val="24"/>
          <w:szCs w:val="24"/>
        </w:rPr>
        <w:t xml:space="preserve">Teniendo en cuenta lo anterior se visualizo la importancia de cuidar, organizar y proteger las cosas que poseemos. De esta forma se organizo el proyecto               </w:t>
      </w:r>
    </w:p>
    <w:p w:rsidR="00CB7F0D" w:rsidRPr="00026F49" w:rsidRDefault="00CB7F0D" w:rsidP="00017E2A">
      <w:pPr>
        <w:jc w:val="both"/>
        <w:rPr>
          <w:rFonts w:ascii="Arial" w:hAnsi="Arial" w:cs="Arial"/>
          <w:sz w:val="24"/>
          <w:szCs w:val="24"/>
        </w:rPr>
      </w:pPr>
      <w:r w:rsidRPr="00026F49">
        <w:rPr>
          <w:rFonts w:ascii="Arial" w:hAnsi="Arial" w:cs="Arial"/>
          <w:sz w:val="24"/>
          <w:szCs w:val="24"/>
        </w:rPr>
        <w:t>La metodología empleada es crítico</w:t>
      </w:r>
      <w:r w:rsidR="00355996" w:rsidRPr="00026F49">
        <w:rPr>
          <w:rFonts w:ascii="Arial" w:hAnsi="Arial" w:cs="Arial"/>
          <w:sz w:val="24"/>
          <w:szCs w:val="24"/>
        </w:rPr>
        <w:t xml:space="preserve"> y </w:t>
      </w:r>
      <w:proofErr w:type="spellStart"/>
      <w:r w:rsidR="00355996" w:rsidRPr="00026F49">
        <w:rPr>
          <w:rFonts w:ascii="Arial" w:hAnsi="Arial" w:cs="Arial"/>
          <w:sz w:val="24"/>
          <w:szCs w:val="24"/>
        </w:rPr>
        <w:t>concientizadora</w:t>
      </w:r>
      <w:proofErr w:type="spellEnd"/>
      <w:r w:rsidR="00355996" w:rsidRPr="00026F49">
        <w:rPr>
          <w:rFonts w:ascii="Arial" w:hAnsi="Arial" w:cs="Arial"/>
          <w:sz w:val="24"/>
          <w:szCs w:val="24"/>
        </w:rPr>
        <w:t>, cuestiona la realidad tal como se observa, participativa porque su principal medio es la experiencia directa, por lo cual la actividad pedagógica trascurre en ambientes naturales. Las actividades se implementaran de manera grupal e individual, con la finalidad de respetar los ritmos de desarrollo y estilos de aprendizajes de los estudiantes.</w:t>
      </w:r>
    </w:p>
    <w:p w:rsidR="00017E2A" w:rsidRPr="00026F49" w:rsidRDefault="009F6700" w:rsidP="00017E2A">
      <w:pPr>
        <w:jc w:val="both"/>
        <w:rPr>
          <w:rFonts w:ascii="Arial" w:hAnsi="Arial" w:cs="Arial"/>
          <w:sz w:val="24"/>
          <w:szCs w:val="24"/>
        </w:rPr>
      </w:pPr>
      <w:r w:rsidRPr="00026F49">
        <w:rPr>
          <w:rFonts w:ascii="Arial" w:hAnsi="Arial" w:cs="Arial"/>
          <w:sz w:val="24"/>
          <w:szCs w:val="24"/>
        </w:rPr>
        <w:t xml:space="preserve">  </w:t>
      </w:r>
    </w:p>
    <w:p w:rsidR="0089463F" w:rsidRPr="00026F49" w:rsidRDefault="0089463F" w:rsidP="00CB2BC1">
      <w:pPr>
        <w:jc w:val="both"/>
        <w:rPr>
          <w:rFonts w:ascii="Arial" w:hAnsi="Arial" w:cs="Arial"/>
          <w:b/>
          <w:sz w:val="24"/>
          <w:szCs w:val="24"/>
        </w:rPr>
      </w:pPr>
    </w:p>
    <w:p w:rsidR="00152D6A" w:rsidRPr="00026F49" w:rsidRDefault="00152D6A" w:rsidP="00CB2BC1">
      <w:pPr>
        <w:jc w:val="both"/>
        <w:rPr>
          <w:rFonts w:ascii="Arial" w:hAnsi="Arial" w:cs="Arial"/>
          <w:sz w:val="24"/>
          <w:szCs w:val="24"/>
        </w:rPr>
      </w:pPr>
    </w:p>
    <w:p w:rsidR="005150B3" w:rsidRPr="00026F49" w:rsidRDefault="00152D6A" w:rsidP="00152D6A">
      <w:pPr>
        <w:pStyle w:val="Citadestacada"/>
        <w:numPr>
          <w:ilvl w:val="0"/>
          <w:numId w:val="1"/>
        </w:numPr>
        <w:rPr>
          <w:rFonts w:ascii="Arial" w:hAnsi="Arial" w:cs="Arial"/>
          <w:i w:val="0"/>
          <w:sz w:val="24"/>
          <w:szCs w:val="24"/>
        </w:rPr>
      </w:pPr>
      <w:r w:rsidRPr="00026F49">
        <w:rPr>
          <w:rFonts w:ascii="Arial" w:hAnsi="Arial" w:cs="Arial"/>
          <w:i w:val="0"/>
          <w:sz w:val="24"/>
          <w:szCs w:val="24"/>
        </w:rPr>
        <w:t xml:space="preserve"> MARCO TEORICO</w:t>
      </w:r>
    </w:p>
    <w:p w:rsidR="005150B3" w:rsidRPr="00026F49" w:rsidRDefault="005150B3" w:rsidP="005150B3">
      <w:pPr>
        <w:pStyle w:val="Sinespaciado"/>
        <w:jc w:val="both"/>
        <w:rPr>
          <w:rFonts w:ascii="Arial" w:hAnsi="Arial" w:cs="Arial"/>
          <w:sz w:val="24"/>
          <w:szCs w:val="24"/>
        </w:rPr>
      </w:pPr>
    </w:p>
    <w:p w:rsidR="00152D6A" w:rsidRPr="00026F49" w:rsidRDefault="00152D6A" w:rsidP="00152D6A">
      <w:pPr>
        <w:pStyle w:val="Citadestacada"/>
        <w:numPr>
          <w:ilvl w:val="1"/>
          <w:numId w:val="1"/>
        </w:numPr>
        <w:rPr>
          <w:rFonts w:ascii="Arial" w:hAnsi="Arial" w:cs="Arial"/>
          <w:i w:val="0"/>
          <w:sz w:val="24"/>
          <w:szCs w:val="24"/>
          <w:lang w:val="es-ES"/>
        </w:rPr>
      </w:pPr>
      <w:r w:rsidRPr="00026F49">
        <w:rPr>
          <w:rFonts w:ascii="Arial" w:hAnsi="Arial" w:cs="Arial"/>
          <w:i w:val="0"/>
          <w:sz w:val="24"/>
          <w:szCs w:val="24"/>
          <w:lang w:val="es-ES"/>
        </w:rPr>
        <w:t xml:space="preserve"> </w:t>
      </w:r>
      <w:r w:rsidR="005150B3" w:rsidRPr="00026F49">
        <w:rPr>
          <w:rFonts w:ascii="Arial" w:hAnsi="Arial" w:cs="Arial"/>
          <w:i w:val="0"/>
          <w:sz w:val="24"/>
          <w:szCs w:val="24"/>
          <w:lang w:val="es-ES"/>
        </w:rPr>
        <w:t>FLORICULTURA</w:t>
      </w:r>
    </w:p>
    <w:p w:rsidR="00152D6A" w:rsidRPr="00026F49" w:rsidRDefault="00152D6A" w:rsidP="005150B3">
      <w:pPr>
        <w:pStyle w:val="Sinespaciado"/>
        <w:jc w:val="both"/>
        <w:rPr>
          <w:rFonts w:ascii="Arial" w:hAnsi="Arial" w:cs="Arial"/>
          <w:b/>
          <w:bCs/>
          <w:sz w:val="24"/>
          <w:szCs w:val="24"/>
          <w:lang w:val="es-ES"/>
        </w:rPr>
      </w:pPr>
    </w:p>
    <w:p w:rsidR="005150B3" w:rsidRPr="00026F49" w:rsidRDefault="005150B3" w:rsidP="005150B3">
      <w:pPr>
        <w:pStyle w:val="Sinespaciado"/>
        <w:jc w:val="both"/>
        <w:rPr>
          <w:rFonts w:ascii="Arial" w:hAnsi="Arial" w:cs="Arial"/>
          <w:sz w:val="24"/>
          <w:szCs w:val="24"/>
          <w:lang w:val="es-ES"/>
        </w:rPr>
      </w:pPr>
      <w:r w:rsidRPr="00026F49">
        <w:rPr>
          <w:rFonts w:ascii="Arial" w:hAnsi="Arial" w:cs="Arial"/>
          <w:sz w:val="24"/>
          <w:szCs w:val="24"/>
          <w:lang w:val="es-ES"/>
        </w:rPr>
        <w:t xml:space="preserve">Es la disciplina de la </w:t>
      </w:r>
      <w:hyperlink r:id="rId9" w:tooltip="Horticultura" w:history="1">
        <w:r w:rsidRPr="00026F49">
          <w:rPr>
            <w:rStyle w:val="Hipervnculo"/>
            <w:rFonts w:ascii="Arial" w:hAnsi="Arial" w:cs="Arial"/>
            <w:color w:val="auto"/>
            <w:sz w:val="24"/>
            <w:szCs w:val="24"/>
            <w:lang w:val="es-ES"/>
          </w:rPr>
          <w:t>horticultura</w:t>
        </w:r>
      </w:hyperlink>
      <w:r w:rsidRPr="00026F49">
        <w:rPr>
          <w:rFonts w:ascii="Arial" w:hAnsi="Arial" w:cs="Arial"/>
          <w:sz w:val="24"/>
          <w:szCs w:val="24"/>
          <w:lang w:val="es-ES"/>
        </w:rPr>
        <w:t xml:space="preserve"> orientada al cultivo de </w:t>
      </w:r>
      <w:hyperlink r:id="rId10" w:tooltip="Flor" w:history="1">
        <w:r w:rsidRPr="00026F49">
          <w:rPr>
            <w:rStyle w:val="Hipervnculo"/>
            <w:rFonts w:ascii="Arial" w:hAnsi="Arial" w:cs="Arial"/>
            <w:color w:val="auto"/>
            <w:sz w:val="24"/>
            <w:szCs w:val="24"/>
            <w:lang w:val="es-ES"/>
          </w:rPr>
          <w:t>flores</w:t>
        </w:r>
      </w:hyperlink>
      <w:r w:rsidRPr="00026F49">
        <w:rPr>
          <w:rFonts w:ascii="Arial" w:hAnsi="Arial" w:cs="Arial"/>
          <w:sz w:val="24"/>
          <w:szCs w:val="24"/>
          <w:lang w:val="es-ES"/>
        </w:rPr>
        <w:t xml:space="preserve"> y </w:t>
      </w:r>
      <w:hyperlink r:id="rId11" w:tooltip="Planta" w:history="1">
        <w:r w:rsidRPr="00026F49">
          <w:rPr>
            <w:rStyle w:val="Hipervnculo"/>
            <w:rFonts w:ascii="Arial" w:hAnsi="Arial" w:cs="Arial"/>
            <w:color w:val="auto"/>
            <w:sz w:val="24"/>
            <w:szCs w:val="24"/>
            <w:lang w:val="es-ES"/>
          </w:rPr>
          <w:t>plantas</w:t>
        </w:r>
      </w:hyperlink>
      <w:r w:rsidRPr="00026F49">
        <w:rPr>
          <w:rFonts w:ascii="Arial" w:hAnsi="Arial" w:cs="Arial"/>
          <w:sz w:val="24"/>
          <w:szCs w:val="24"/>
          <w:lang w:val="es-ES"/>
        </w:rPr>
        <w:t xml:space="preserve"> ornamentales en forma industrializada para uso decorativo. Los productores llamados floricultores, producen plantas para </w:t>
      </w:r>
      <w:hyperlink r:id="rId12" w:tooltip="Jardín" w:history="1">
        <w:r w:rsidRPr="00026F49">
          <w:rPr>
            <w:rStyle w:val="Hipervnculo"/>
            <w:rFonts w:ascii="Arial" w:hAnsi="Arial" w:cs="Arial"/>
            <w:color w:val="auto"/>
            <w:sz w:val="24"/>
            <w:szCs w:val="24"/>
            <w:lang w:val="es-ES"/>
          </w:rPr>
          <w:t>jardín</w:t>
        </w:r>
      </w:hyperlink>
      <w:r w:rsidRPr="00026F49">
        <w:rPr>
          <w:rFonts w:ascii="Arial" w:hAnsi="Arial" w:cs="Arial"/>
          <w:sz w:val="24"/>
          <w:szCs w:val="24"/>
          <w:lang w:val="es-ES"/>
        </w:rPr>
        <w:t>, para su uso por jardineros.</w:t>
      </w:r>
    </w:p>
    <w:p w:rsidR="00E07A5E" w:rsidRPr="00026F49" w:rsidRDefault="00E07A5E" w:rsidP="005150B3">
      <w:pPr>
        <w:pStyle w:val="Sinespaciado"/>
        <w:jc w:val="both"/>
        <w:rPr>
          <w:rFonts w:ascii="Arial" w:hAnsi="Arial" w:cs="Arial"/>
          <w:sz w:val="24"/>
          <w:szCs w:val="24"/>
          <w:lang w:val="es-ES"/>
        </w:rPr>
      </w:pPr>
    </w:p>
    <w:p w:rsidR="00E07A5E" w:rsidRPr="00026F49" w:rsidRDefault="00E07A5E" w:rsidP="005150B3">
      <w:pPr>
        <w:pStyle w:val="Sinespaciado"/>
        <w:jc w:val="both"/>
        <w:rPr>
          <w:rFonts w:ascii="Arial" w:hAnsi="Arial" w:cs="Arial"/>
          <w:sz w:val="24"/>
          <w:szCs w:val="24"/>
          <w:lang w:val="es-ES"/>
        </w:rPr>
      </w:pPr>
    </w:p>
    <w:p w:rsidR="00E07A5E" w:rsidRPr="00026F49" w:rsidRDefault="00E07A5E" w:rsidP="005150B3">
      <w:pPr>
        <w:pStyle w:val="Sinespaciado"/>
        <w:jc w:val="both"/>
        <w:rPr>
          <w:rFonts w:ascii="Arial" w:hAnsi="Arial" w:cs="Arial"/>
          <w:sz w:val="24"/>
          <w:szCs w:val="24"/>
          <w:lang w:val="es-ES"/>
        </w:rPr>
      </w:pPr>
    </w:p>
    <w:p w:rsidR="005150B3" w:rsidRPr="00026F49" w:rsidRDefault="00152D6A" w:rsidP="00E07A5E">
      <w:pPr>
        <w:pStyle w:val="Citadestacada"/>
        <w:ind w:left="0"/>
        <w:rPr>
          <w:rFonts w:ascii="Arial" w:hAnsi="Arial" w:cs="Arial"/>
          <w:i w:val="0"/>
          <w:sz w:val="24"/>
          <w:szCs w:val="24"/>
          <w:lang w:val="es-ES"/>
        </w:rPr>
      </w:pPr>
      <w:r w:rsidRPr="00026F49">
        <w:rPr>
          <w:rFonts w:ascii="Arial" w:hAnsi="Arial" w:cs="Arial"/>
          <w:i w:val="0"/>
          <w:sz w:val="24"/>
          <w:szCs w:val="24"/>
          <w:lang w:val="es-ES"/>
        </w:rPr>
        <w:t>PLANTAS A UTILIZAR</w:t>
      </w:r>
    </w:p>
    <w:p w:rsidR="00E07A5E" w:rsidRPr="00026F49" w:rsidRDefault="00E07A5E" w:rsidP="00E07A5E">
      <w:pPr>
        <w:rPr>
          <w:rFonts w:ascii="Arial" w:hAnsi="Arial" w:cs="Arial"/>
          <w:sz w:val="24"/>
          <w:szCs w:val="24"/>
          <w:lang w:val="es-ES"/>
        </w:rPr>
      </w:pPr>
    </w:p>
    <w:p w:rsidR="00E07A5E" w:rsidRPr="00026F49" w:rsidRDefault="00E07A5E" w:rsidP="00E07A5E">
      <w:pPr>
        <w:spacing w:after="0" w:line="240" w:lineRule="auto"/>
        <w:rPr>
          <w:rFonts w:ascii="Arial" w:eastAsia="Times New Roman" w:hAnsi="Arial" w:cs="Arial"/>
          <w:sz w:val="24"/>
          <w:szCs w:val="24"/>
        </w:rPr>
      </w:pPr>
      <w:r w:rsidRPr="00026F49">
        <w:rPr>
          <w:rFonts w:ascii="Arial" w:eastAsia="Times New Roman" w:hAnsi="Arial" w:cs="Arial"/>
          <w:color w:val="2C2A2A"/>
          <w:sz w:val="24"/>
          <w:szCs w:val="24"/>
          <w:shd w:val="clear" w:color="auto" w:fill="FFFFFF"/>
        </w:rPr>
        <w:t>﻿ </w:t>
      </w:r>
    </w:p>
    <w:tbl>
      <w:tblPr>
        <w:tblW w:w="0" w:type="auto"/>
        <w:jc w:val="center"/>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822"/>
        <w:gridCol w:w="8125"/>
        <w:gridCol w:w="11"/>
      </w:tblGrid>
      <w:tr w:rsidR="00E07A5E" w:rsidRPr="00026F49" w:rsidTr="00E07A5E">
        <w:trPr>
          <w:tblCellSpacing w:w="0" w:type="dxa"/>
          <w:jc w:val="center"/>
        </w:trPr>
        <w:tc>
          <w:tcPr>
            <w:tcW w:w="0" w:type="auto"/>
            <w:gridSpan w:val="3"/>
            <w:shd w:val="clear" w:color="auto" w:fill="FFFFFF"/>
            <w:vAlign w:val="center"/>
            <w:hideMark/>
          </w:tcPr>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noProof/>
                <w:color w:val="2DCC2D"/>
                <w:sz w:val="24"/>
                <w:szCs w:val="24"/>
              </w:rPr>
              <w:drawing>
                <wp:inline distT="0" distB="0" distL="0" distR="0" wp14:anchorId="2838CF7D" wp14:editId="267CC76D">
                  <wp:extent cx="3051810" cy="2286000"/>
                  <wp:effectExtent l="0" t="0" r="0" b="0"/>
                  <wp:docPr id="3" name="Imagen 3" descr="http://2.bp.blogspot.com/_fUR5FX60KTg/TJLV8IztMVI/AAAAAAAAADo/6R8U1wEhn3Q/s320/SDC1044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fUR5FX60KTg/TJLV8IztMVI/AAAAAAAAADo/6R8U1wEhn3Q/s320/SDC1044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1810" cy="2286000"/>
                          </a:xfrm>
                          <a:prstGeom prst="rect">
                            <a:avLst/>
                          </a:prstGeom>
                          <a:noFill/>
                          <a:ln>
                            <a:noFill/>
                          </a:ln>
                        </pic:spPr>
                      </pic:pic>
                    </a:graphicData>
                  </a:graphic>
                </wp:inline>
              </w:drawing>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Nombre científico o latino: </w:t>
            </w:r>
            <w:proofErr w:type="spellStart"/>
            <w:r w:rsidRPr="00026F49">
              <w:rPr>
                <w:rFonts w:ascii="Arial" w:eastAsia="Times New Roman" w:hAnsi="Arial" w:cs="Arial"/>
                <w:i/>
                <w:iCs/>
                <w:color w:val="2C2A2A"/>
                <w:sz w:val="24"/>
                <w:szCs w:val="24"/>
              </w:rPr>
              <w:t>Heuchera</w:t>
            </w:r>
            <w:proofErr w:type="spellEnd"/>
            <w:r w:rsidRPr="00026F49">
              <w:rPr>
                <w:rFonts w:ascii="Arial" w:eastAsia="Times New Roman" w:hAnsi="Arial" w:cs="Arial"/>
                <w:i/>
                <w:iCs/>
                <w:color w:val="2C2A2A"/>
                <w:sz w:val="24"/>
                <w:szCs w:val="24"/>
              </w:rPr>
              <w:t xml:space="preserve"> </w:t>
            </w:r>
            <w:proofErr w:type="spellStart"/>
            <w:r w:rsidRPr="00026F49">
              <w:rPr>
                <w:rFonts w:ascii="Arial" w:eastAsia="Times New Roman" w:hAnsi="Arial" w:cs="Arial"/>
                <w:i/>
                <w:iCs/>
                <w:color w:val="2C2A2A"/>
                <w:sz w:val="24"/>
                <w:szCs w:val="24"/>
              </w:rPr>
              <w:t>sanguinea</w:t>
            </w:r>
            <w:proofErr w:type="spellEnd"/>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xml:space="preserve">- Nombre común o vulgar: </w:t>
            </w:r>
            <w:proofErr w:type="spellStart"/>
            <w:r w:rsidRPr="00026F49">
              <w:rPr>
                <w:rFonts w:ascii="Arial" w:eastAsia="Times New Roman" w:hAnsi="Arial" w:cs="Arial"/>
                <w:color w:val="2C2A2A"/>
                <w:sz w:val="24"/>
                <w:szCs w:val="24"/>
              </w:rPr>
              <w:t>Heuchera</w:t>
            </w:r>
            <w:proofErr w:type="spellEnd"/>
            <w:r w:rsidRPr="00026F49">
              <w:rPr>
                <w:rFonts w:ascii="Arial" w:eastAsia="Times New Roman" w:hAnsi="Arial" w:cs="Arial"/>
                <w:color w:val="2C2A2A"/>
                <w:sz w:val="24"/>
                <w:szCs w:val="24"/>
              </w:rPr>
              <w:t>, Coralito, Flor de coral, Campanas de coral.</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xml:space="preserve">- Familia: </w:t>
            </w:r>
            <w:proofErr w:type="spellStart"/>
            <w:r w:rsidRPr="00026F49">
              <w:rPr>
                <w:rFonts w:ascii="Arial" w:eastAsia="Times New Roman" w:hAnsi="Arial" w:cs="Arial"/>
                <w:color w:val="2C2A2A"/>
                <w:sz w:val="24"/>
                <w:szCs w:val="24"/>
              </w:rPr>
              <w:t>Saxifragaceae</w:t>
            </w:r>
            <w:proofErr w:type="spellEnd"/>
            <w:r w:rsidRPr="00026F49">
              <w:rPr>
                <w:rFonts w:ascii="Arial" w:eastAsia="Times New Roman" w:hAnsi="Arial" w:cs="Arial"/>
                <w:color w:val="2C2A2A"/>
                <w:sz w:val="24"/>
                <w:szCs w:val="24"/>
              </w:rPr>
              <w:t>.</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Origen: Arizona, México.</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xml:space="preserve">- Elegante planta </w:t>
            </w:r>
            <w:proofErr w:type="spellStart"/>
            <w:r w:rsidRPr="00026F49">
              <w:rPr>
                <w:rFonts w:ascii="Arial" w:eastAsia="Times New Roman" w:hAnsi="Arial" w:cs="Arial"/>
                <w:color w:val="2C2A2A"/>
                <w:sz w:val="24"/>
                <w:szCs w:val="24"/>
              </w:rPr>
              <w:t>cubridora</w:t>
            </w:r>
            <w:proofErr w:type="spellEnd"/>
            <w:r w:rsidRPr="00026F49">
              <w:rPr>
                <w:rFonts w:ascii="Arial" w:eastAsia="Times New Roman" w:hAnsi="Arial" w:cs="Arial"/>
                <w:color w:val="2C2A2A"/>
                <w:sz w:val="24"/>
                <w:szCs w:val="24"/>
              </w:rPr>
              <w:t xml:space="preserve"> que forma almohadillas de unos 30 cm de altura.</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xml:space="preserve">- La </w:t>
            </w:r>
            <w:proofErr w:type="spellStart"/>
            <w:r w:rsidRPr="00026F49">
              <w:rPr>
                <w:rFonts w:ascii="Arial" w:eastAsia="Times New Roman" w:hAnsi="Arial" w:cs="Arial"/>
                <w:color w:val="2C2A2A"/>
                <w:sz w:val="24"/>
                <w:szCs w:val="24"/>
              </w:rPr>
              <w:t>Heuchera</w:t>
            </w:r>
            <w:proofErr w:type="spellEnd"/>
            <w:r w:rsidRPr="00026F49">
              <w:rPr>
                <w:rFonts w:ascii="Arial" w:eastAsia="Times New Roman" w:hAnsi="Arial" w:cs="Arial"/>
                <w:color w:val="2C2A2A"/>
                <w:sz w:val="24"/>
                <w:szCs w:val="24"/>
              </w:rPr>
              <w:t xml:space="preserve"> </w:t>
            </w:r>
            <w:proofErr w:type="spellStart"/>
            <w:r w:rsidRPr="00026F49">
              <w:rPr>
                <w:rFonts w:ascii="Arial" w:eastAsia="Times New Roman" w:hAnsi="Arial" w:cs="Arial"/>
                <w:color w:val="2C2A2A"/>
                <w:sz w:val="24"/>
                <w:szCs w:val="24"/>
              </w:rPr>
              <w:t>sanguinea</w:t>
            </w:r>
            <w:proofErr w:type="spellEnd"/>
            <w:r w:rsidRPr="00026F49">
              <w:rPr>
                <w:rFonts w:ascii="Arial" w:eastAsia="Times New Roman" w:hAnsi="Arial" w:cs="Arial"/>
                <w:color w:val="2C2A2A"/>
                <w:sz w:val="24"/>
                <w:szCs w:val="24"/>
              </w:rPr>
              <w:t xml:space="preserve"> tiene hojas de poca altura pero tallos rígidos de hasta 80 cm de altura con flores rojas, blancas y rosas de abril hasta agosto.</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La floración ocurre a finales de primavera hasta principios de verano.</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Las flores son un grupo de racimos.</w:t>
            </w:r>
          </w:p>
          <w:p w:rsidR="00E07A5E" w:rsidRPr="00026F49" w:rsidRDefault="00E07A5E" w:rsidP="00E07A5E">
            <w:pPr>
              <w:spacing w:after="0" w:line="285" w:lineRule="atLeast"/>
              <w:jc w:val="center"/>
              <w:rPr>
                <w:rFonts w:ascii="Arial" w:eastAsia="Times New Roman" w:hAnsi="Arial" w:cs="Arial"/>
                <w:color w:val="2C2A2A"/>
                <w:sz w:val="24"/>
                <w:szCs w:val="24"/>
              </w:rPr>
            </w:pPr>
            <w:r w:rsidRPr="00026F49">
              <w:rPr>
                <w:rFonts w:ascii="Arial" w:eastAsia="Times New Roman" w:hAnsi="Arial" w:cs="Arial"/>
                <w:color w:val="2C2A2A"/>
                <w:sz w:val="24"/>
                <w:szCs w:val="24"/>
              </w:rPr>
              <w:t>- Hay muchas variedades que ofrecen follaje con color excelente junto a una flor muy atractiva.</w:t>
            </w:r>
          </w:p>
        </w:tc>
      </w:tr>
      <w:tr w:rsidR="00E07A5E" w:rsidRPr="00026F49" w:rsidTr="00E07A5E">
        <w:tblPrEx>
          <w:jc w:val="left"/>
          <w:tblCellMar>
            <w:top w:w="0" w:type="dxa"/>
            <w:left w:w="0" w:type="dxa"/>
            <w:bottom w:w="0" w:type="dxa"/>
            <w:right w:w="0" w:type="dxa"/>
          </w:tblCellMar>
        </w:tblPrEx>
        <w:trPr>
          <w:gridAfter w:val="1"/>
          <w:tblCellSpacing w:w="0" w:type="dxa"/>
        </w:trPr>
        <w:tc>
          <w:tcPr>
            <w:tcW w:w="1482" w:type="dxa"/>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7460" w:type="dxa"/>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r w:rsidR="00E07A5E" w:rsidRPr="00026F49" w:rsidTr="00E07A5E">
        <w:tblPrEx>
          <w:jc w:val="left"/>
          <w:tblCellMar>
            <w:top w:w="0" w:type="dxa"/>
            <w:left w:w="0" w:type="dxa"/>
            <w:bottom w:w="0" w:type="dxa"/>
            <w:right w:w="0" w:type="dxa"/>
          </w:tblCellMar>
        </w:tblPrEx>
        <w:trPr>
          <w:trHeight w:val="645"/>
          <w:tblCellSpacing w:w="0" w:type="dxa"/>
        </w:trPr>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125"/>
            </w:tblGrid>
            <w:tr w:rsidR="00E07A5E" w:rsidRPr="00026F49">
              <w:trPr>
                <w:trHeight w:val="645"/>
                <w:tblCellSpacing w:w="0" w:type="dxa"/>
              </w:trPr>
              <w:tc>
                <w:tcPr>
                  <w:tcW w:w="5820" w:type="dxa"/>
                  <w:hideMark/>
                </w:tcPr>
                <w:p w:rsidR="00E07A5E" w:rsidRPr="00026F49" w:rsidRDefault="00E07A5E" w:rsidP="00E07A5E">
                  <w:pPr>
                    <w:spacing w:after="0" w:line="240" w:lineRule="auto"/>
                    <w:rPr>
                      <w:rFonts w:ascii="Arial" w:eastAsia="Times New Roman" w:hAnsi="Arial" w:cs="Arial"/>
                      <w:sz w:val="24"/>
                      <w:szCs w:val="24"/>
                    </w:rPr>
                  </w:pPr>
                  <w:r w:rsidRPr="00026F49">
                    <w:rPr>
                      <w:rFonts w:ascii="Arial" w:eastAsia="Times New Roman" w:hAnsi="Arial" w:cs="Arial"/>
                      <w:b/>
                      <w:bCs/>
                      <w:sz w:val="24"/>
                      <w:szCs w:val="24"/>
                    </w:rPr>
                    <w:t>Rosal de Alejandría, Rosa turca</w:t>
                  </w:r>
                  <w:r w:rsidRPr="00026F49">
                    <w:rPr>
                      <w:rFonts w:ascii="Arial" w:eastAsia="Times New Roman" w:hAnsi="Arial" w:cs="Arial"/>
                      <w:sz w:val="24"/>
                      <w:szCs w:val="24"/>
                    </w:rPr>
                    <w:br/>
                  </w:r>
                  <w:r w:rsidRPr="00026F49">
                    <w:rPr>
                      <w:rFonts w:ascii="Arial" w:eastAsia="Times New Roman" w:hAnsi="Arial" w:cs="Arial"/>
                      <w:i/>
                      <w:iCs/>
                      <w:sz w:val="24"/>
                      <w:szCs w:val="24"/>
                    </w:rPr>
                    <w:t>Rosa damascena</w:t>
                  </w:r>
                </w:p>
              </w:tc>
            </w:tr>
          </w:tbl>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r w:rsidR="00E07A5E" w:rsidRPr="00026F49" w:rsidTr="00E07A5E">
        <w:tblPrEx>
          <w:jc w:val="left"/>
          <w:tblCellMar>
            <w:top w:w="0" w:type="dxa"/>
            <w:left w:w="0" w:type="dxa"/>
            <w:bottom w:w="0" w:type="dxa"/>
            <w:right w:w="0" w:type="dxa"/>
          </w:tblCellMar>
        </w:tblPrEx>
        <w:trPr>
          <w:trHeight w:val="150"/>
          <w:tblCellSpacing w:w="0" w:type="dxa"/>
        </w:trPr>
        <w:tc>
          <w:tcPr>
            <w:tcW w:w="0" w:type="auto"/>
            <w:gridSpan w:val="3"/>
            <w:shd w:val="clear" w:color="auto" w:fill="FFFFFF"/>
            <w:hideMark/>
          </w:tcPr>
          <w:p w:rsidR="00E07A5E" w:rsidRPr="00026F49" w:rsidRDefault="00E07A5E" w:rsidP="00E07A5E">
            <w:pPr>
              <w:spacing w:after="0" w:line="150" w:lineRule="atLeast"/>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1BFB7259" wp14:editId="185E7A54">
                  <wp:extent cx="4008755" cy="95885"/>
                  <wp:effectExtent l="0" t="0" r="0" b="0"/>
                  <wp:docPr id="7" name="Imagen 7" descr="http://fichas.infojardin.com/imagenes/linea-puntos-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chas.infojardin.com/imagenes/linea-puntos-4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8755" cy="95885"/>
                          </a:xfrm>
                          <a:prstGeom prst="rect">
                            <a:avLst/>
                          </a:prstGeom>
                          <a:noFill/>
                          <a:ln>
                            <a:noFill/>
                          </a:ln>
                        </pic:spPr>
                      </pic:pic>
                    </a:graphicData>
                  </a:graphic>
                </wp:inline>
              </w:drawing>
            </w:r>
          </w:p>
        </w:tc>
      </w:tr>
      <w:tr w:rsidR="00E07A5E" w:rsidRPr="00026F49" w:rsidTr="00E07A5E">
        <w:tblPrEx>
          <w:jc w:val="left"/>
          <w:tblCellMar>
            <w:top w:w="0" w:type="dxa"/>
            <w:left w:w="0" w:type="dxa"/>
            <w:bottom w:w="0" w:type="dxa"/>
            <w:right w:w="0" w:type="dxa"/>
          </w:tblCellMar>
        </w:tblPrEx>
        <w:trPr>
          <w:trHeight w:val="240"/>
          <w:tblCellSpacing w:w="0" w:type="dxa"/>
        </w:trPr>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hideMark/>
          </w:tcPr>
          <w:p w:rsidR="00E07A5E" w:rsidRPr="00026F49" w:rsidRDefault="00E07A5E" w:rsidP="00E07A5E">
            <w:pPr>
              <w:spacing w:after="0" w:line="240" w:lineRule="auto"/>
              <w:rPr>
                <w:rFonts w:ascii="Arial" w:eastAsia="Times New Roman" w:hAnsi="Arial" w:cs="Arial"/>
                <w:sz w:val="24"/>
                <w:szCs w:val="24"/>
              </w:rPr>
            </w:pPr>
            <w:r w:rsidRPr="00026F49">
              <w:rPr>
                <w:rFonts w:ascii="Arial" w:eastAsia="Times New Roman" w:hAnsi="Arial" w:cs="Arial"/>
                <w:color w:val="FFFFFF"/>
                <w:sz w:val="24"/>
                <w:szCs w:val="24"/>
              </w:rPr>
              <w:t>.</w:t>
            </w: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r w:rsidR="00E07A5E" w:rsidRPr="00026F49" w:rsidTr="00E07A5E">
        <w:tblPrEx>
          <w:jc w:val="left"/>
          <w:tblCellMar>
            <w:top w:w="0" w:type="dxa"/>
            <w:left w:w="0" w:type="dxa"/>
            <w:bottom w:w="0" w:type="dxa"/>
            <w:right w:w="0" w:type="dxa"/>
          </w:tblCellMar>
        </w:tblPrEx>
        <w:trPr>
          <w:trHeight w:val="3030"/>
          <w:tblCellSpacing w:w="0" w:type="dxa"/>
        </w:trPr>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125"/>
            </w:tblGrid>
            <w:tr w:rsidR="00E07A5E" w:rsidRPr="00026F49">
              <w:trPr>
                <w:trHeight w:val="3030"/>
                <w:tblCellSpacing w:w="0" w:type="dxa"/>
              </w:trPr>
              <w:tc>
                <w:tcPr>
                  <w:tcW w:w="5820" w:type="dxa"/>
                  <w:hideMark/>
                </w:tcPr>
                <w:p w:rsidR="00E07A5E" w:rsidRPr="00026F49" w:rsidRDefault="00E07A5E" w:rsidP="00E07A5E">
                  <w:pPr>
                    <w:spacing w:before="100" w:beforeAutospacing="1" w:after="100" w:afterAutospacing="1" w:line="240" w:lineRule="auto"/>
                    <w:jc w:val="center"/>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7B87B29E" wp14:editId="1FDC49E4">
                        <wp:extent cx="3509010" cy="2573020"/>
                        <wp:effectExtent l="0" t="0" r="0" b="0"/>
                        <wp:docPr id="6" name="Imagen 6" descr="Rosal de Alejandría, Rosa tu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sal de Alejandría, Rosa turc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09010" cy="2573020"/>
                                </a:xfrm>
                                <a:prstGeom prst="rect">
                                  <a:avLst/>
                                </a:prstGeom>
                                <a:noFill/>
                                <a:ln>
                                  <a:noFill/>
                                </a:ln>
                              </pic:spPr>
                            </pic:pic>
                          </a:graphicData>
                        </a:graphic>
                      </wp:inline>
                    </w:drawing>
                  </w:r>
                </w:p>
                <w:p w:rsidR="00E07A5E" w:rsidRPr="00026F49" w:rsidRDefault="00E07A5E" w:rsidP="00E07A5E">
                  <w:pPr>
                    <w:spacing w:before="100" w:beforeAutospacing="1" w:after="100" w:afterAutospacing="1" w:line="240" w:lineRule="auto"/>
                    <w:jc w:val="center"/>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610B7848" wp14:editId="101254CD">
                        <wp:extent cx="3328035" cy="2573020"/>
                        <wp:effectExtent l="0" t="0" r="0" b="0"/>
                        <wp:docPr id="5" name="Imagen 5" descr="Rosal de Alejandría, Rosa tur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osal de Alejandría, Rosa turc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28035" cy="2573020"/>
                                </a:xfrm>
                                <a:prstGeom prst="rect">
                                  <a:avLst/>
                                </a:prstGeom>
                                <a:noFill/>
                                <a:ln>
                                  <a:noFill/>
                                </a:ln>
                              </pic:spPr>
                            </pic:pic>
                          </a:graphicData>
                        </a:graphic>
                      </wp:inline>
                    </w:drawing>
                  </w:r>
                  <w:r w:rsidRPr="00026F49">
                    <w:rPr>
                      <w:rFonts w:ascii="Arial" w:eastAsia="Times New Roman" w:hAnsi="Arial" w:cs="Arial"/>
                      <w:sz w:val="24"/>
                      <w:szCs w:val="24"/>
                    </w:rPr>
                    <w:br/>
                  </w:r>
                  <w:r w:rsidRPr="00026F49">
                    <w:rPr>
                      <w:rFonts w:ascii="Arial" w:eastAsia="Times New Roman" w:hAnsi="Arial" w:cs="Arial"/>
                      <w:i/>
                      <w:iCs/>
                      <w:sz w:val="24"/>
                      <w:szCs w:val="24"/>
                    </w:rPr>
                    <w:t>Foto de Rosal de Alejandría, Rosa turca - http://www.av-at.com/</w:t>
                  </w:r>
                </w:p>
              </w:tc>
            </w:tr>
          </w:tbl>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r w:rsidR="00E07A5E" w:rsidRPr="00026F49" w:rsidTr="00E07A5E">
        <w:tblPrEx>
          <w:jc w:val="left"/>
          <w:tblCellMar>
            <w:top w:w="0" w:type="dxa"/>
            <w:left w:w="0" w:type="dxa"/>
            <w:bottom w:w="0" w:type="dxa"/>
            <w:right w:w="0" w:type="dxa"/>
          </w:tblCellMar>
        </w:tblPrEx>
        <w:trPr>
          <w:trHeight w:val="195"/>
          <w:tblCellSpacing w:w="0" w:type="dxa"/>
        </w:trPr>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r w:rsidR="00E07A5E" w:rsidRPr="00026F49" w:rsidTr="00E07A5E">
        <w:tblPrEx>
          <w:jc w:val="left"/>
          <w:tblCellMar>
            <w:top w:w="0" w:type="dxa"/>
            <w:left w:w="0" w:type="dxa"/>
            <w:bottom w:w="0" w:type="dxa"/>
            <w:right w:w="0" w:type="dxa"/>
          </w:tblCellMar>
        </w:tblPrEx>
        <w:trPr>
          <w:trHeight w:val="345"/>
          <w:tblCellSpacing w:w="0" w:type="dxa"/>
        </w:trPr>
        <w:tc>
          <w:tcPr>
            <w:tcW w:w="0" w:type="auto"/>
            <w:gridSpan w:val="3"/>
            <w:shd w:val="clear" w:color="auto" w:fill="FFFFFF"/>
            <w:hideMark/>
          </w:tcPr>
          <w:p w:rsidR="00E07A5E" w:rsidRPr="00026F49" w:rsidRDefault="00E07A5E" w:rsidP="00E07A5E">
            <w:pPr>
              <w:spacing w:after="0" w:line="240" w:lineRule="auto"/>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2A4BEC81" wp14:editId="3DBCD4E6">
                  <wp:extent cx="4008755" cy="95885"/>
                  <wp:effectExtent l="0" t="0" r="0" b="0"/>
                  <wp:docPr id="4" name="Imagen 4" descr="http://fichas.infojardin.com/imagenes/linea-puntos-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ichas.infojardin.com/imagenes/linea-puntos-4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08755" cy="95885"/>
                          </a:xfrm>
                          <a:prstGeom prst="rect">
                            <a:avLst/>
                          </a:prstGeom>
                          <a:noFill/>
                          <a:ln>
                            <a:noFill/>
                          </a:ln>
                        </pic:spPr>
                      </pic:pic>
                    </a:graphicData>
                  </a:graphic>
                </wp:inline>
              </w:drawing>
            </w:r>
          </w:p>
        </w:tc>
      </w:tr>
      <w:tr w:rsidR="00E07A5E" w:rsidRPr="00026F49" w:rsidTr="00E07A5E">
        <w:tblPrEx>
          <w:jc w:val="left"/>
          <w:tblCellMar>
            <w:top w:w="0" w:type="dxa"/>
            <w:left w:w="0" w:type="dxa"/>
            <w:bottom w:w="0" w:type="dxa"/>
            <w:right w:w="0" w:type="dxa"/>
          </w:tblCellMar>
        </w:tblPrEx>
        <w:trPr>
          <w:trHeight w:val="3930"/>
          <w:tblCellSpacing w:w="0" w:type="dxa"/>
        </w:trPr>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125"/>
            </w:tblGrid>
            <w:tr w:rsidR="00E07A5E" w:rsidRPr="00026F49">
              <w:trPr>
                <w:trHeight w:val="3930"/>
                <w:tblCellSpacing w:w="0" w:type="dxa"/>
              </w:trPr>
              <w:tc>
                <w:tcPr>
                  <w:tcW w:w="5820" w:type="dxa"/>
                  <w:hideMark/>
                </w:tcPr>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Nombre científico o latino: </w:t>
                  </w:r>
                  <w:r w:rsidRPr="00026F49">
                    <w:rPr>
                      <w:rFonts w:ascii="Arial" w:eastAsia="Times New Roman" w:hAnsi="Arial" w:cs="Arial"/>
                      <w:b/>
                      <w:bCs/>
                      <w:i/>
                      <w:iCs/>
                      <w:sz w:val="24"/>
                      <w:szCs w:val="24"/>
                    </w:rPr>
                    <w:t>Rosa damascena</w:t>
                  </w:r>
                </w:p>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Nombre común o vulgar: Rosal de Alejandría, Rosa turca</w:t>
                  </w:r>
                </w:p>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xml:space="preserve">- Familia: </w:t>
                  </w:r>
                  <w:proofErr w:type="spellStart"/>
                  <w:r w:rsidRPr="00026F49">
                    <w:rPr>
                      <w:rFonts w:ascii="Arial" w:eastAsia="Times New Roman" w:hAnsi="Arial" w:cs="Arial"/>
                      <w:sz w:val="24"/>
                      <w:szCs w:val="24"/>
                    </w:rPr>
                    <w:t>Rosaceae</w:t>
                  </w:r>
                  <w:proofErr w:type="spellEnd"/>
                  <w:r w:rsidRPr="00026F49">
                    <w:rPr>
                      <w:rFonts w:ascii="Arial" w:eastAsia="Times New Roman" w:hAnsi="Arial" w:cs="Arial"/>
                      <w:sz w:val="24"/>
                      <w:szCs w:val="24"/>
                    </w:rPr>
                    <w:t xml:space="preserve"> (Rosáceas).</w:t>
                  </w:r>
                </w:p>
                <w:p w:rsidR="00E07A5E" w:rsidRPr="00026F49" w:rsidRDefault="00E07A5E" w:rsidP="00E07A5E">
                  <w:pPr>
                    <w:spacing w:beforeAutospacing="1" w:after="0" w:afterAutospacing="1" w:line="240" w:lineRule="auto"/>
                    <w:rPr>
                      <w:rFonts w:ascii="Arial" w:eastAsia="Times New Roman" w:hAnsi="Arial" w:cs="Arial"/>
                      <w:sz w:val="24"/>
                      <w:szCs w:val="24"/>
                    </w:rPr>
                  </w:pPr>
                  <w:r w:rsidRPr="00026F49">
                    <w:rPr>
                      <w:rFonts w:ascii="Arial" w:eastAsia="Times New Roman" w:hAnsi="Arial" w:cs="Arial"/>
                      <w:sz w:val="24"/>
                      <w:szCs w:val="24"/>
                    </w:rPr>
                    <w:t>- Origen: Oriente. Hoy se cultiva </w:t>
                  </w:r>
                  <w:r w:rsidRPr="00026F49">
                    <w:rPr>
                      <w:rFonts w:ascii="Arial" w:eastAsia="Times New Roman" w:hAnsi="Arial" w:cs="Arial"/>
                      <w:color w:val="009900"/>
                      <w:sz w:val="24"/>
                      <w:szCs w:val="24"/>
                      <w:u w:val="single"/>
                      <w:bdr w:val="single" w:sz="6" w:space="0" w:color="auto" w:frame="1"/>
                    </w:rPr>
                    <w:t>sobre todo</w:t>
                  </w:r>
                  <w:r w:rsidRPr="00026F49">
                    <w:rPr>
                      <w:rFonts w:ascii="Arial" w:eastAsia="Times New Roman" w:hAnsi="Arial" w:cs="Arial"/>
                      <w:sz w:val="24"/>
                      <w:szCs w:val="24"/>
                    </w:rPr>
                    <w:t> en Bulgaria, Turquía y Francia.</w:t>
                  </w:r>
                </w:p>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Arbusto espinoso, vigoroso, de crecimiento vertical, que puede llegar a 2 m de altura.</w:t>
                  </w:r>
                </w:p>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Hojas sin brillo y coriáceas.</w:t>
                  </w:r>
                </w:p>
                <w:p w:rsidR="00E07A5E" w:rsidRPr="00026F49" w:rsidRDefault="00E07A5E" w:rsidP="00E07A5E">
                  <w:pPr>
                    <w:spacing w:beforeAutospacing="1" w:after="0" w:afterAutospacing="1" w:line="240" w:lineRule="auto"/>
                    <w:rPr>
                      <w:rFonts w:ascii="Arial" w:eastAsia="Times New Roman" w:hAnsi="Arial" w:cs="Arial"/>
                      <w:sz w:val="24"/>
                      <w:szCs w:val="24"/>
                    </w:rPr>
                  </w:pPr>
                  <w:r w:rsidRPr="00026F49">
                    <w:rPr>
                      <w:rFonts w:ascii="Arial" w:eastAsia="Times New Roman" w:hAnsi="Arial" w:cs="Arial"/>
                      <w:sz w:val="24"/>
                      <w:szCs w:val="24"/>
                    </w:rPr>
                    <w:t>- </w:t>
                  </w:r>
                  <w:r w:rsidRPr="00026F49">
                    <w:rPr>
                      <w:rFonts w:ascii="Arial" w:eastAsia="Times New Roman" w:hAnsi="Arial" w:cs="Arial"/>
                      <w:color w:val="009900"/>
                      <w:sz w:val="24"/>
                      <w:szCs w:val="24"/>
                      <w:u w:val="single"/>
                      <w:bdr w:val="single" w:sz="6" w:space="0" w:color="auto" w:frame="1"/>
                    </w:rPr>
                    <w:t>Flores</w:t>
                  </w:r>
                  <w:r w:rsidRPr="00026F49">
                    <w:rPr>
                      <w:rFonts w:ascii="Arial" w:eastAsia="Times New Roman" w:hAnsi="Arial" w:cs="Arial"/>
                      <w:sz w:val="24"/>
                      <w:szCs w:val="24"/>
                    </w:rPr>
                    <w:t> dobles y abundantes pétalos dispuestos en roseta, de unos 10 cm de ancho, con ocelos </w:t>
                  </w:r>
                  <w:r w:rsidRPr="00026F49">
                    <w:rPr>
                      <w:rFonts w:ascii="Arial" w:eastAsia="Times New Roman" w:hAnsi="Arial" w:cs="Arial"/>
                      <w:color w:val="009900"/>
                      <w:sz w:val="24"/>
                      <w:szCs w:val="24"/>
                      <w:u w:val="single"/>
                      <w:bdr w:val="single" w:sz="6" w:space="0" w:color="auto" w:frame="1"/>
                    </w:rPr>
                    <w:t>verdes</w:t>
                  </w:r>
                  <w:r w:rsidRPr="00026F49">
                    <w:rPr>
                      <w:rFonts w:ascii="Arial" w:eastAsia="Times New Roman" w:hAnsi="Arial" w:cs="Arial"/>
                      <w:sz w:val="24"/>
                      <w:szCs w:val="24"/>
                    </w:rPr>
                    <w:t>. Se producen en verano.</w:t>
                  </w:r>
                </w:p>
                <w:p w:rsidR="00E07A5E" w:rsidRPr="00026F49" w:rsidRDefault="00E07A5E" w:rsidP="00E07A5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Flores de color rosa muy fragantes y provistas de treinta y seis pétalos.</w:t>
                  </w:r>
                </w:p>
              </w:tc>
            </w:tr>
          </w:tbl>
          <w:p w:rsidR="00E07A5E" w:rsidRPr="00026F49" w:rsidRDefault="00E07A5E" w:rsidP="00E07A5E">
            <w:pPr>
              <w:spacing w:after="0" w:line="240" w:lineRule="auto"/>
              <w:rPr>
                <w:rFonts w:ascii="Arial" w:eastAsia="Times New Roman" w:hAnsi="Arial" w:cs="Arial"/>
                <w:sz w:val="24"/>
                <w:szCs w:val="24"/>
              </w:rPr>
            </w:pPr>
          </w:p>
        </w:tc>
        <w:tc>
          <w:tcPr>
            <w:tcW w:w="0" w:type="auto"/>
            <w:shd w:val="clear" w:color="auto" w:fill="FFFFFF"/>
            <w:vAlign w:val="center"/>
            <w:hideMark/>
          </w:tcPr>
          <w:p w:rsidR="00E07A5E" w:rsidRPr="00026F49" w:rsidRDefault="00E07A5E" w:rsidP="00E07A5E">
            <w:pPr>
              <w:spacing w:after="0" w:line="240" w:lineRule="auto"/>
              <w:rPr>
                <w:rFonts w:ascii="Arial" w:eastAsia="Times New Roman" w:hAnsi="Arial" w:cs="Arial"/>
                <w:sz w:val="24"/>
                <w:szCs w:val="24"/>
              </w:rPr>
            </w:pPr>
          </w:p>
        </w:tc>
      </w:tr>
    </w:tbl>
    <w:p w:rsidR="00447F8E" w:rsidRPr="00026F49" w:rsidRDefault="00447F8E" w:rsidP="005150B3">
      <w:pPr>
        <w:pStyle w:val="Sinespaciado"/>
        <w:jc w:val="both"/>
        <w:rPr>
          <w:rFonts w:ascii="Arial" w:hAnsi="Arial" w:cs="Arial"/>
          <w:color w:val="000000"/>
          <w:sz w:val="24"/>
          <w:szCs w:val="24"/>
          <w:shd w:val="clear" w:color="auto" w:fill="FFFFFF"/>
        </w:rPr>
      </w:pPr>
    </w:p>
    <w:p w:rsidR="00447F8E" w:rsidRPr="00026F49" w:rsidRDefault="00447F8E" w:rsidP="005150B3">
      <w:pPr>
        <w:pStyle w:val="Sinespaciado"/>
        <w:jc w:val="both"/>
        <w:rPr>
          <w:rFonts w:ascii="Arial" w:hAnsi="Arial" w:cs="Arial"/>
          <w:color w:val="000000"/>
          <w:sz w:val="24"/>
          <w:szCs w:val="24"/>
          <w:shd w:val="clear" w:color="auto" w:fill="FFFFFF"/>
        </w:rPr>
      </w:pPr>
      <w:r w:rsidRPr="00026F49">
        <w:rPr>
          <w:rFonts w:ascii="Arial" w:hAnsi="Arial" w:cs="Arial"/>
          <w:noProof/>
          <w:sz w:val="24"/>
          <w:szCs w:val="24"/>
          <w:lang w:val="es-CO"/>
        </w:rPr>
        <w:drawing>
          <wp:inline distT="0" distB="0" distL="0" distR="0" wp14:anchorId="104052B3" wp14:editId="0EB15A06">
            <wp:extent cx="2381885" cy="1786255"/>
            <wp:effectExtent l="0" t="0" r="0" b="0"/>
            <wp:docPr id="8" name="Imagen 8" descr="Licania tomento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cania tomentosa.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885" cy="1786255"/>
                    </a:xfrm>
                    <a:prstGeom prst="rect">
                      <a:avLst/>
                    </a:prstGeom>
                    <a:noFill/>
                    <a:ln>
                      <a:noFill/>
                    </a:ln>
                  </pic:spPr>
                </pic:pic>
              </a:graphicData>
            </a:graphic>
          </wp:inline>
        </w:drawing>
      </w:r>
    </w:p>
    <w:p w:rsidR="00447F8E" w:rsidRPr="00026F49" w:rsidRDefault="00447F8E" w:rsidP="005150B3">
      <w:pPr>
        <w:pStyle w:val="Sinespaciado"/>
        <w:jc w:val="both"/>
        <w:rPr>
          <w:rFonts w:ascii="Arial" w:hAnsi="Arial" w:cs="Arial"/>
          <w:color w:val="000000"/>
          <w:sz w:val="24"/>
          <w:szCs w:val="24"/>
          <w:shd w:val="clear" w:color="auto" w:fill="FFFFFF"/>
        </w:rPr>
      </w:pPr>
    </w:p>
    <w:p w:rsidR="00447F8E" w:rsidRPr="00026F49" w:rsidRDefault="00447F8E" w:rsidP="005150B3">
      <w:pPr>
        <w:pStyle w:val="Sinespaciado"/>
        <w:jc w:val="both"/>
        <w:rPr>
          <w:rFonts w:ascii="Arial" w:hAnsi="Arial" w:cs="Arial"/>
          <w:color w:val="000000"/>
          <w:sz w:val="24"/>
          <w:szCs w:val="24"/>
          <w:shd w:val="clear" w:color="auto" w:fill="FFFFFF"/>
        </w:rPr>
      </w:pPr>
    </w:p>
    <w:p w:rsidR="00447F8E" w:rsidRPr="00026F49" w:rsidRDefault="00447F8E" w:rsidP="005150B3">
      <w:pPr>
        <w:pStyle w:val="Sinespaciado"/>
        <w:jc w:val="both"/>
        <w:rPr>
          <w:rFonts w:ascii="Arial" w:hAnsi="Arial" w:cs="Arial"/>
          <w:color w:val="000000"/>
          <w:sz w:val="24"/>
          <w:szCs w:val="24"/>
          <w:shd w:val="clear" w:color="auto" w:fill="FFFFFF"/>
        </w:rPr>
      </w:pPr>
    </w:p>
    <w:p w:rsidR="005150B3" w:rsidRPr="00026F49" w:rsidRDefault="00E07A5E" w:rsidP="005150B3">
      <w:pPr>
        <w:pStyle w:val="Sinespaciado"/>
        <w:jc w:val="both"/>
        <w:rPr>
          <w:rFonts w:ascii="Arial" w:hAnsi="Arial" w:cs="Arial"/>
          <w:color w:val="000000"/>
          <w:sz w:val="24"/>
          <w:szCs w:val="24"/>
          <w:shd w:val="clear" w:color="auto" w:fill="FFFFFF"/>
        </w:rPr>
      </w:pPr>
      <w:r w:rsidRPr="00026F49">
        <w:rPr>
          <w:rFonts w:ascii="Arial" w:hAnsi="Arial" w:cs="Arial"/>
          <w:color w:val="000000"/>
          <w:sz w:val="24"/>
          <w:szCs w:val="24"/>
          <w:shd w:val="clear" w:color="auto" w:fill="FFFFFF"/>
        </w:rPr>
        <w:t>El</w:t>
      </w:r>
      <w:r w:rsidRPr="00026F49">
        <w:rPr>
          <w:rStyle w:val="apple-converted-space"/>
          <w:rFonts w:ascii="Arial" w:hAnsi="Arial" w:cs="Arial"/>
          <w:color w:val="000000"/>
          <w:sz w:val="24"/>
          <w:szCs w:val="24"/>
          <w:shd w:val="clear" w:color="auto" w:fill="FFFFFF"/>
        </w:rPr>
        <w:t> </w:t>
      </w:r>
      <w:proofErr w:type="spellStart"/>
      <w:r w:rsidRPr="00026F49">
        <w:rPr>
          <w:rFonts w:ascii="Arial" w:hAnsi="Arial" w:cs="Arial"/>
          <w:b/>
          <w:bCs/>
          <w:color w:val="000000"/>
          <w:sz w:val="24"/>
          <w:szCs w:val="24"/>
          <w:shd w:val="clear" w:color="auto" w:fill="FFFFFF"/>
        </w:rPr>
        <w:t>Oití</w:t>
      </w:r>
      <w:proofErr w:type="spellEnd"/>
      <w:r w:rsidRPr="00026F49">
        <w:rPr>
          <w:rStyle w:val="apple-converted-space"/>
          <w:rFonts w:ascii="Arial" w:hAnsi="Arial" w:cs="Arial"/>
          <w:color w:val="000000"/>
          <w:sz w:val="24"/>
          <w:szCs w:val="24"/>
          <w:shd w:val="clear" w:color="auto" w:fill="FFFFFF"/>
        </w:rPr>
        <w:t> </w:t>
      </w:r>
      <w:r w:rsidRPr="00026F49">
        <w:rPr>
          <w:rFonts w:ascii="Arial" w:hAnsi="Arial" w:cs="Arial"/>
          <w:color w:val="000000"/>
          <w:sz w:val="24"/>
          <w:szCs w:val="24"/>
          <w:shd w:val="clear" w:color="auto" w:fill="FFFFFF"/>
        </w:rPr>
        <w:t>u</w:t>
      </w:r>
      <w:r w:rsidRPr="00026F49">
        <w:rPr>
          <w:rStyle w:val="apple-converted-space"/>
          <w:rFonts w:ascii="Arial" w:hAnsi="Arial" w:cs="Arial"/>
          <w:color w:val="000000"/>
          <w:sz w:val="24"/>
          <w:szCs w:val="24"/>
          <w:shd w:val="clear" w:color="auto" w:fill="FFFFFF"/>
        </w:rPr>
        <w:t> </w:t>
      </w:r>
      <w:proofErr w:type="spellStart"/>
      <w:r w:rsidRPr="00026F49">
        <w:rPr>
          <w:rFonts w:ascii="Arial" w:hAnsi="Arial" w:cs="Arial"/>
          <w:b/>
          <w:bCs/>
          <w:color w:val="000000"/>
          <w:sz w:val="24"/>
          <w:szCs w:val="24"/>
          <w:shd w:val="clear" w:color="auto" w:fill="FFFFFF"/>
        </w:rPr>
        <w:t>Oiti</w:t>
      </w:r>
      <w:proofErr w:type="spellEnd"/>
      <w:r w:rsidRPr="00026F49">
        <w:rPr>
          <w:rFonts w:ascii="Arial" w:hAnsi="Arial" w:cs="Arial"/>
          <w:color w:val="000000"/>
          <w:sz w:val="24"/>
          <w:szCs w:val="24"/>
          <w:shd w:val="clear" w:color="auto" w:fill="FFFFFF"/>
        </w:rPr>
        <w:t>,</w:t>
      </w:r>
      <w:r w:rsidRPr="00026F49">
        <w:rPr>
          <w:rStyle w:val="apple-converted-space"/>
          <w:rFonts w:ascii="Arial" w:hAnsi="Arial" w:cs="Arial"/>
          <w:color w:val="000000"/>
          <w:sz w:val="24"/>
          <w:szCs w:val="24"/>
          <w:shd w:val="clear" w:color="auto" w:fill="FFFFFF"/>
        </w:rPr>
        <w:t> </w:t>
      </w:r>
      <w:proofErr w:type="spellStart"/>
      <w:r w:rsidRPr="00026F49">
        <w:rPr>
          <w:rFonts w:ascii="Arial" w:hAnsi="Arial" w:cs="Arial"/>
          <w:b/>
          <w:bCs/>
          <w:i/>
          <w:iCs/>
          <w:color w:val="000000"/>
          <w:sz w:val="24"/>
          <w:szCs w:val="24"/>
          <w:shd w:val="clear" w:color="auto" w:fill="FFFFFF"/>
        </w:rPr>
        <w:t>Licania</w:t>
      </w:r>
      <w:proofErr w:type="spellEnd"/>
      <w:r w:rsidRPr="00026F49">
        <w:rPr>
          <w:rFonts w:ascii="Arial" w:hAnsi="Arial" w:cs="Arial"/>
          <w:b/>
          <w:bCs/>
          <w:i/>
          <w:iCs/>
          <w:color w:val="000000"/>
          <w:sz w:val="24"/>
          <w:szCs w:val="24"/>
          <w:shd w:val="clear" w:color="auto" w:fill="FFFFFF"/>
        </w:rPr>
        <w:t xml:space="preserve"> tomentosa</w:t>
      </w:r>
      <w:r w:rsidRPr="00026F49">
        <w:rPr>
          <w:rFonts w:ascii="Arial" w:hAnsi="Arial" w:cs="Arial"/>
          <w:color w:val="000000"/>
          <w:sz w:val="24"/>
          <w:szCs w:val="24"/>
          <w:shd w:val="clear" w:color="auto" w:fill="FFFFFF"/>
        </w:rPr>
        <w:t>, es una</w:t>
      </w:r>
      <w:r w:rsidRPr="00026F49">
        <w:rPr>
          <w:rStyle w:val="apple-converted-space"/>
          <w:rFonts w:ascii="Arial" w:hAnsi="Arial" w:cs="Arial"/>
          <w:color w:val="000000"/>
          <w:sz w:val="24"/>
          <w:szCs w:val="24"/>
          <w:shd w:val="clear" w:color="auto" w:fill="FFFFFF"/>
        </w:rPr>
        <w:t> </w:t>
      </w:r>
      <w:hyperlink r:id="rId19" w:tooltip="Especie" w:history="1">
        <w:r w:rsidRPr="00026F49">
          <w:rPr>
            <w:rStyle w:val="Hipervnculo"/>
            <w:rFonts w:ascii="Arial" w:hAnsi="Arial" w:cs="Arial"/>
            <w:color w:val="0B0080"/>
            <w:sz w:val="24"/>
            <w:szCs w:val="24"/>
            <w:shd w:val="clear" w:color="auto" w:fill="FFFFFF"/>
          </w:rPr>
          <w:t>especie</w:t>
        </w:r>
      </w:hyperlink>
      <w:r w:rsidRPr="00026F49">
        <w:rPr>
          <w:rStyle w:val="apple-converted-space"/>
          <w:rFonts w:ascii="Arial" w:hAnsi="Arial" w:cs="Arial"/>
          <w:color w:val="000000"/>
          <w:sz w:val="24"/>
          <w:szCs w:val="24"/>
          <w:shd w:val="clear" w:color="auto" w:fill="FFFFFF"/>
        </w:rPr>
        <w:t> </w:t>
      </w:r>
      <w:r w:rsidRPr="00026F49">
        <w:rPr>
          <w:rFonts w:ascii="Arial" w:hAnsi="Arial" w:cs="Arial"/>
          <w:color w:val="000000"/>
          <w:sz w:val="24"/>
          <w:szCs w:val="24"/>
          <w:shd w:val="clear" w:color="auto" w:fill="FFFFFF"/>
        </w:rPr>
        <w:t>de</w:t>
      </w:r>
      <w:r w:rsidRPr="00026F49">
        <w:rPr>
          <w:rStyle w:val="apple-converted-space"/>
          <w:rFonts w:ascii="Arial" w:hAnsi="Arial" w:cs="Arial"/>
          <w:color w:val="000000"/>
          <w:sz w:val="24"/>
          <w:szCs w:val="24"/>
          <w:shd w:val="clear" w:color="auto" w:fill="FFFFFF"/>
        </w:rPr>
        <w:t> </w:t>
      </w:r>
      <w:hyperlink r:id="rId20" w:tooltip="Árbol" w:history="1">
        <w:r w:rsidRPr="00026F49">
          <w:rPr>
            <w:rStyle w:val="Hipervnculo"/>
            <w:rFonts w:ascii="Arial" w:hAnsi="Arial" w:cs="Arial"/>
            <w:color w:val="0B0080"/>
            <w:sz w:val="24"/>
            <w:szCs w:val="24"/>
            <w:shd w:val="clear" w:color="auto" w:fill="FFFFFF"/>
          </w:rPr>
          <w:t>árbol</w:t>
        </w:r>
      </w:hyperlink>
      <w:r w:rsidRPr="00026F49">
        <w:rPr>
          <w:rStyle w:val="apple-converted-space"/>
          <w:rFonts w:ascii="Arial" w:hAnsi="Arial" w:cs="Arial"/>
          <w:color w:val="000000"/>
          <w:sz w:val="24"/>
          <w:szCs w:val="24"/>
          <w:shd w:val="clear" w:color="auto" w:fill="FFFFFF"/>
        </w:rPr>
        <w:t> </w:t>
      </w:r>
      <w:r w:rsidRPr="00026F49">
        <w:rPr>
          <w:rFonts w:ascii="Arial" w:hAnsi="Arial" w:cs="Arial"/>
          <w:color w:val="000000"/>
          <w:sz w:val="24"/>
          <w:szCs w:val="24"/>
          <w:shd w:val="clear" w:color="auto" w:fill="FFFFFF"/>
        </w:rPr>
        <w:t>perteneciente a la familia</w:t>
      </w:r>
      <w:r w:rsidRPr="00026F49">
        <w:rPr>
          <w:rStyle w:val="apple-converted-space"/>
          <w:rFonts w:ascii="Arial" w:hAnsi="Arial" w:cs="Arial"/>
          <w:color w:val="000000"/>
          <w:sz w:val="24"/>
          <w:szCs w:val="24"/>
          <w:shd w:val="clear" w:color="auto" w:fill="FFFFFF"/>
        </w:rPr>
        <w:t> </w:t>
      </w:r>
      <w:proofErr w:type="spellStart"/>
      <w:r w:rsidRPr="00026F49">
        <w:rPr>
          <w:rFonts w:ascii="Arial" w:hAnsi="Arial" w:cs="Arial"/>
          <w:sz w:val="24"/>
          <w:szCs w:val="24"/>
        </w:rPr>
        <w:fldChar w:fldCharType="begin"/>
      </w:r>
      <w:r w:rsidRPr="00026F49">
        <w:rPr>
          <w:rFonts w:ascii="Arial" w:hAnsi="Arial" w:cs="Arial"/>
          <w:sz w:val="24"/>
          <w:szCs w:val="24"/>
        </w:rPr>
        <w:instrText xml:space="preserve"> HYPERLINK "http://es.wikipedia.org/wiki/Chrysobalanaceae" \o "Chrysobalanaceae" </w:instrText>
      </w:r>
      <w:r w:rsidRPr="00026F49">
        <w:rPr>
          <w:rFonts w:ascii="Arial" w:hAnsi="Arial" w:cs="Arial"/>
          <w:sz w:val="24"/>
          <w:szCs w:val="24"/>
        </w:rPr>
        <w:fldChar w:fldCharType="separate"/>
      </w:r>
      <w:r w:rsidRPr="00026F49">
        <w:rPr>
          <w:rStyle w:val="Hipervnculo"/>
          <w:rFonts w:ascii="Arial" w:hAnsi="Arial" w:cs="Arial"/>
          <w:color w:val="0B0080"/>
          <w:sz w:val="24"/>
          <w:szCs w:val="24"/>
          <w:shd w:val="clear" w:color="auto" w:fill="FFFFFF"/>
        </w:rPr>
        <w:t>Chrysobalanaceae</w:t>
      </w:r>
      <w:proofErr w:type="spellEnd"/>
      <w:r w:rsidRPr="00026F49">
        <w:rPr>
          <w:rFonts w:ascii="Arial" w:hAnsi="Arial" w:cs="Arial"/>
          <w:sz w:val="24"/>
          <w:szCs w:val="24"/>
        </w:rPr>
        <w:fldChar w:fldCharType="end"/>
      </w:r>
      <w:r w:rsidRPr="00026F49">
        <w:rPr>
          <w:rFonts w:ascii="Arial" w:hAnsi="Arial" w:cs="Arial"/>
          <w:color w:val="000000"/>
          <w:sz w:val="24"/>
          <w:szCs w:val="24"/>
          <w:shd w:val="clear" w:color="auto" w:fill="FFFFFF"/>
        </w:rPr>
        <w:t>. Es originaria</w:t>
      </w:r>
      <w:r w:rsidRPr="00026F49">
        <w:rPr>
          <w:rStyle w:val="apple-converted-space"/>
          <w:rFonts w:ascii="Arial" w:hAnsi="Arial" w:cs="Arial"/>
          <w:color w:val="000000"/>
          <w:sz w:val="24"/>
          <w:szCs w:val="24"/>
          <w:shd w:val="clear" w:color="auto" w:fill="FFFFFF"/>
        </w:rPr>
        <w:t> </w:t>
      </w:r>
      <w:r w:rsidRPr="00026F49">
        <w:rPr>
          <w:rStyle w:val="adtext"/>
          <w:rFonts w:ascii="Arial" w:hAnsi="Arial" w:cs="Arial"/>
          <w:color w:val="009900"/>
          <w:sz w:val="24"/>
          <w:szCs w:val="24"/>
          <w:u w:val="single"/>
          <w:bdr w:val="single" w:sz="6" w:space="0" w:color="auto" w:frame="1"/>
          <w:shd w:val="clear" w:color="auto" w:fill="FFFFFF"/>
        </w:rPr>
        <w:t>del este</w:t>
      </w:r>
      <w:r w:rsidRPr="00026F49">
        <w:rPr>
          <w:rStyle w:val="apple-converted-space"/>
          <w:rFonts w:ascii="Arial" w:hAnsi="Arial" w:cs="Arial"/>
          <w:color w:val="000000"/>
          <w:sz w:val="24"/>
          <w:szCs w:val="24"/>
          <w:shd w:val="clear" w:color="auto" w:fill="FFFFFF"/>
        </w:rPr>
        <w:t> </w:t>
      </w:r>
      <w:r w:rsidRPr="00026F49">
        <w:rPr>
          <w:rFonts w:ascii="Arial" w:hAnsi="Arial" w:cs="Arial"/>
          <w:color w:val="000000"/>
          <w:sz w:val="24"/>
          <w:szCs w:val="24"/>
          <w:shd w:val="clear" w:color="auto" w:fill="FFFFFF"/>
        </w:rPr>
        <w:t>y sur de</w:t>
      </w:r>
      <w:r w:rsidRPr="00026F49">
        <w:rPr>
          <w:rStyle w:val="apple-converted-space"/>
          <w:rFonts w:ascii="Arial" w:hAnsi="Arial" w:cs="Arial"/>
          <w:color w:val="000000"/>
          <w:sz w:val="24"/>
          <w:szCs w:val="24"/>
          <w:shd w:val="clear" w:color="auto" w:fill="FFFFFF"/>
        </w:rPr>
        <w:t> </w:t>
      </w:r>
      <w:hyperlink r:id="rId21" w:tooltip="Brasil" w:history="1">
        <w:r w:rsidRPr="00026F49">
          <w:rPr>
            <w:rStyle w:val="Hipervnculo"/>
            <w:rFonts w:ascii="Arial" w:hAnsi="Arial" w:cs="Arial"/>
            <w:color w:val="0B0080"/>
            <w:sz w:val="24"/>
            <w:szCs w:val="24"/>
            <w:shd w:val="clear" w:color="auto" w:fill="FFFFFF"/>
          </w:rPr>
          <w:t>Brasil</w:t>
        </w:r>
      </w:hyperlink>
      <w:r w:rsidRPr="00026F49">
        <w:rPr>
          <w:rFonts w:ascii="Arial" w:hAnsi="Arial" w:cs="Arial"/>
          <w:color w:val="000000"/>
          <w:sz w:val="24"/>
          <w:szCs w:val="24"/>
          <w:shd w:val="clear" w:color="auto" w:fill="FFFFFF"/>
        </w:rPr>
        <w:t>.</w:t>
      </w: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p>
    <w:p w:rsidR="00447F8E" w:rsidRPr="00026F49" w:rsidRDefault="00447F8E" w:rsidP="00447F8E">
      <w:pPr>
        <w:shd w:val="clear" w:color="auto" w:fill="FFFFFF"/>
        <w:spacing w:after="150" w:line="390" w:lineRule="atLeast"/>
        <w:outlineLvl w:val="0"/>
        <w:rPr>
          <w:rFonts w:ascii="Arial" w:eastAsia="Times New Roman" w:hAnsi="Arial" w:cs="Arial"/>
          <w:b/>
          <w:bCs/>
          <w:color w:val="414D4C"/>
          <w:kern w:val="36"/>
          <w:sz w:val="24"/>
          <w:szCs w:val="24"/>
        </w:rPr>
      </w:pPr>
      <w:r w:rsidRPr="00026F49">
        <w:rPr>
          <w:rFonts w:ascii="Arial" w:eastAsia="Times New Roman" w:hAnsi="Arial" w:cs="Arial"/>
          <w:b/>
          <w:bCs/>
          <w:color w:val="414D4C"/>
          <w:kern w:val="36"/>
          <w:sz w:val="24"/>
          <w:szCs w:val="24"/>
        </w:rPr>
        <w:t xml:space="preserve">Helecho </w:t>
      </w:r>
      <w:proofErr w:type="spellStart"/>
      <w:r w:rsidRPr="00026F49">
        <w:rPr>
          <w:rFonts w:ascii="Arial" w:eastAsia="Times New Roman" w:hAnsi="Arial" w:cs="Arial"/>
          <w:b/>
          <w:bCs/>
          <w:color w:val="414D4C"/>
          <w:kern w:val="36"/>
          <w:sz w:val="24"/>
          <w:szCs w:val="24"/>
        </w:rPr>
        <w:t>comun</w:t>
      </w:r>
      <w:proofErr w:type="spellEnd"/>
    </w:p>
    <w:p w:rsidR="00447F8E" w:rsidRPr="00026F49" w:rsidRDefault="00447F8E" w:rsidP="00447F8E">
      <w:pPr>
        <w:shd w:val="clear" w:color="auto" w:fill="FFFFFF"/>
        <w:spacing w:after="0" w:line="270" w:lineRule="atLeast"/>
        <w:jc w:val="center"/>
        <w:rPr>
          <w:ins w:id="1" w:author="Unknown"/>
          <w:rFonts w:ascii="Arial" w:eastAsia="Times New Roman" w:hAnsi="Arial" w:cs="Arial"/>
          <w:color w:val="333333"/>
          <w:sz w:val="24"/>
          <w:szCs w:val="24"/>
        </w:rPr>
      </w:pPr>
      <w:r w:rsidRPr="00026F49">
        <w:rPr>
          <w:rFonts w:ascii="Arial" w:eastAsia="Times New Roman" w:hAnsi="Arial" w:cs="Arial"/>
          <w:b/>
          <w:bCs/>
          <w:noProof/>
          <w:color w:val="007C3C"/>
          <w:sz w:val="24"/>
          <w:szCs w:val="24"/>
        </w:rPr>
        <w:lastRenderedPageBreak/>
        <w:drawing>
          <wp:inline distT="0" distB="0" distL="0" distR="0" wp14:anchorId="44D7461C" wp14:editId="11A98747">
            <wp:extent cx="3796030" cy="5071745"/>
            <wp:effectExtent l="0" t="0" r="0" b="0"/>
            <wp:docPr id="9" name="Imagen 9" descr="http://plantas-especies.com/wp-content/uploads/2011/11/Helecho-comun.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lantas-especies.com/wp-content/uploads/2011/11/Helecho-comun.jpg">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96030" cy="5071745"/>
                    </a:xfrm>
                    <a:prstGeom prst="rect">
                      <a:avLst/>
                    </a:prstGeom>
                    <a:noFill/>
                    <a:ln>
                      <a:noFill/>
                    </a:ln>
                  </pic:spPr>
                </pic:pic>
              </a:graphicData>
            </a:graphic>
          </wp:inline>
        </w:drawing>
      </w:r>
    </w:p>
    <w:p w:rsidR="00447F8E" w:rsidRPr="00026F49" w:rsidRDefault="00447F8E" w:rsidP="00447F8E">
      <w:pPr>
        <w:shd w:val="clear" w:color="auto" w:fill="FFFFFF"/>
        <w:spacing w:after="0" w:line="270" w:lineRule="atLeast"/>
        <w:rPr>
          <w:ins w:id="2" w:author="Unknown"/>
          <w:rFonts w:ascii="Arial" w:eastAsia="Times New Roman" w:hAnsi="Arial" w:cs="Arial"/>
          <w:color w:val="333333"/>
          <w:sz w:val="24"/>
          <w:szCs w:val="24"/>
        </w:rPr>
      </w:pPr>
      <w:ins w:id="3" w:author="Unknown">
        <w:r w:rsidRPr="00026F49">
          <w:rPr>
            <w:rFonts w:ascii="Arial" w:eastAsia="Times New Roman" w:hAnsi="Arial" w:cs="Arial"/>
            <w:b/>
            <w:bCs/>
            <w:color w:val="333333"/>
            <w:sz w:val="24"/>
            <w:szCs w:val="24"/>
          </w:rPr>
          <w:t xml:space="preserve">Helecho </w:t>
        </w:r>
        <w:proofErr w:type="spellStart"/>
        <w:r w:rsidRPr="00026F49">
          <w:rPr>
            <w:rFonts w:ascii="Arial" w:eastAsia="Times New Roman" w:hAnsi="Arial" w:cs="Arial"/>
            <w:b/>
            <w:bCs/>
            <w:color w:val="333333"/>
            <w:sz w:val="24"/>
            <w:szCs w:val="24"/>
          </w:rPr>
          <w:t>comun</w:t>
        </w:r>
        <w:proofErr w:type="spellEnd"/>
      </w:ins>
    </w:p>
    <w:p w:rsidR="00447F8E" w:rsidRPr="00026F49" w:rsidRDefault="00447F8E" w:rsidP="00447F8E">
      <w:pPr>
        <w:shd w:val="clear" w:color="auto" w:fill="FFFFFF"/>
        <w:spacing w:after="0" w:line="270" w:lineRule="atLeast"/>
        <w:rPr>
          <w:rFonts w:ascii="Arial" w:eastAsia="Times New Roman" w:hAnsi="Arial" w:cs="Arial"/>
          <w:color w:val="333333"/>
          <w:sz w:val="24"/>
          <w:szCs w:val="24"/>
        </w:rPr>
      </w:pPr>
      <w:ins w:id="4" w:author="Unknown">
        <w:r w:rsidRPr="00026F49">
          <w:rPr>
            <w:rFonts w:ascii="Arial" w:eastAsia="Times New Roman" w:hAnsi="Arial" w:cs="Arial"/>
            <w:color w:val="009900"/>
            <w:sz w:val="24"/>
            <w:szCs w:val="24"/>
            <w:u w:val="single"/>
            <w:bdr w:val="single" w:sz="6" w:space="0" w:color="auto" w:frame="1"/>
          </w:rPr>
          <w:t>Nombre</w:t>
        </w:r>
        <w:r w:rsidRPr="00026F49">
          <w:rPr>
            <w:rFonts w:ascii="Arial" w:eastAsia="Times New Roman" w:hAnsi="Arial" w:cs="Arial"/>
            <w:color w:val="333333"/>
            <w:sz w:val="24"/>
            <w:szCs w:val="24"/>
          </w:rPr>
          <w:t> Científico</w:t>
        </w:r>
        <w:r w:rsidRPr="00026F49">
          <w:rPr>
            <w:rFonts w:ascii="Arial" w:eastAsia="Times New Roman" w:hAnsi="Arial" w:cs="Arial"/>
            <w:color w:val="333333"/>
            <w:sz w:val="24"/>
            <w:szCs w:val="24"/>
          </w:rPr>
          <w:br/>
        </w:r>
        <w:proofErr w:type="spellStart"/>
        <w:r w:rsidRPr="00026F49">
          <w:rPr>
            <w:rFonts w:ascii="Arial" w:eastAsia="Times New Roman" w:hAnsi="Arial" w:cs="Arial"/>
            <w:color w:val="333333"/>
            <w:sz w:val="24"/>
            <w:szCs w:val="24"/>
          </w:rPr>
          <w:t>Polypodium</w:t>
        </w:r>
        <w:proofErr w:type="spellEnd"/>
        <w:r w:rsidRPr="00026F49">
          <w:rPr>
            <w:rFonts w:ascii="Arial" w:eastAsia="Times New Roman" w:hAnsi="Arial" w:cs="Arial"/>
            <w:color w:val="333333"/>
            <w:sz w:val="24"/>
            <w:szCs w:val="24"/>
          </w:rPr>
          <w:t xml:space="preserve"> </w:t>
        </w:r>
        <w:proofErr w:type="spellStart"/>
        <w:r w:rsidRPr="00026F49">
          <w:rPr>
            <w:rFonts w:ascii="Arial" w:eastAsia="Times New Roman" w:hAnsi="Arial" w:cs="Arial"/>
            <w:color w:val="333333"/>
            <w:sz w:val="24"/>
            <w:szCs w:val="24"/>
          </w:rPr>
          <w:t>vulgare</w:t>
        </w:r>
        <w:proofErr w:type="spellEnd"/>
        <w:r w:rsidRPr="00026F49">
          <w:rPr>
            <w:rFonts w:ascii="Arial" w:eastAsia="Times New Roman" w:hAnsi="Arial" w:cs="Arial"/>
            <w:color w:val="333333"/>
            <w:sz w:val="24"/>
            <w:szCs w:val="24"/>
          </w:rPr>
          <w:br/>
        </w:r>
        <w:r w:rsidRPr="00026F49">
          <w:rPr>
            <w:rFonts w:ascii="Arial" w:eastAsia="Times New Roman" w:hAnsi="Arial" w:cs="Arial"/>
            <w:color w:val="009900"/>
            <w:sz w:val="24"/>
            <w:szCs w:val="24"/>
            <w:u w:val="single"/>
            <w:bdr w:val="single" w:sz="6" w:space="0" w:color="auto" w:frame="1"/>
          </w:rPr>
          <w:t>Familia</w:t>
        </w:r>
        <w:r w:rsidRPr="00026F49">
          <w:rPr>
            <w:rFonts w:ascii="Arial" w:eastAsia="Times New Roman" w:hAnsi="Arial" w:cs="Arial"/>
            <w:color w:val="333333"/>
            <w:sz w:val="24"/>
            <w:szCs w:val="24"/>
          </w:rPr>
          <w:br/>
        </w:r>
        <w:proofErr w:type="spellStart"/>
        <w:r w:rsidRPr="00026F49">
          <w:rPr>
            <w:rFonts w:ascii="Arial" w:eastAsia="Times New Roman" w:hAnsi="Arial" w:cs="Arial"/>
            <w:color w:val="333333"/>
            <w:sz w:val="24"/>
            <w:szCs w:val="24"/>
          </w:rPr>
          <w:t>Polipodáceas</w:t>
        </w:r>
        <w:proofErr w:type="spellEnd"/>
        <w:r w:rsidRPr="00026F49">
          <w:rPr>
            <w:rFonts w:ascii="Arial" w:eastAsia="Times New Roman" w:hAnsi="Arial" w:cs="Arial"/>
            <w:color w:val="333333"/>
            <w:sz w:val="24"/>
            <w:szCs w:val="24"/>
          </w:rPr>
          <w:br/>
          <w:t>Otros nombres</w:t>
        </w:r>
        <w:r w:rsidRPr="00026F49">
          <w:rPr>
            <w:rFonts w:ascii="Arial" w:eastAsia="Times New Roman" w:hAnsi="Arial" w:cs="Arial"/>
            <w:color w:val="333333"/>
            <w:sz w:val="24"/>
            <w:szCs w:val="24"/>
          </w:rPr>
          <w:br/>
        </w:r>
        <w:proofErr w:type="spellStart"/>
        <w:r w:rsidRPr="00026F49">
          <w:rPr>
            <w:rFonts w:ascii="Arial" w:eastAsia="Times New Roman" w:hAnsi="Arial" w:cs="Arial"/>
            <w:color w:val="333333"/>
            <w:sz w:val="24"/>
            <w:szCs w:val="24"/>
          </w:rPr>
          <w:t>Helécho</w:t>
        </w:r>
        <w:proofErr w:type="spellEnd"/>
        <w:r w:rsidRPr="00026F49">
          <w:rPr>
            <w:rFonts w:ascii="Arial" w:eastAsia="Times New Roman" w:hAnsi="Arial" w:cs="Arial"/>
            <w:color w:val="333333"/>
            <w:sz w:val="24"/>
            <w:szCs w:val="24"/>
          </w:rPr>
          <w:t xml:space="preserve"> dulce, Polipodio</w:t>
        </w:r>
        <w:r w:rsidRPr="00026F49">
          <w:rPr>
            <w:rFonts w:ascii="Arial" w:eastAsia="Times New Roman" w:hAnsi="Arial" w:cs="Arial"/>
            <w:color w:val="333333"/>
            <w:sz w:val="24"/>
            <w:szCs w:val="24"/>
          </w:rPr>
          <w:br/>
        </w:r>
        <w:proofErr w:type="spellStart"/>
        <w:r w:rsidRPr="00026F49">
          <w:rPr>
            <w:rFonts w:ascii="Arial" w:eastAsia="Times New Roman" w:hAnsi="Arial" w:cs="Arial"/>
            <w:color w:val="333333"/>
            <w:sz w:val="24"/>
            <w:szCs w:val="24"/>
          </w:rPr>
          <w:t>Helécho</w:t>
        </w:r>
        <w:proofErr w:type="spellEnd"/>
        <w:r w:rsidRPr="00026F49">
          <w:rPr>
            <w:rFonts w:ascii="Arial" w:eastAsia="Times New Roman" w:hAnsi="Arial" w:cs="Arial"/>
            <w:color w:val="333333"/>
            <w:sz w:val="24"/>
            <w:szCs w:val="24"/>
          </w:rPr>
          <w:t xml:space="preserve"> provisto de rizoma rastrero, carnoso, </w:t>
        </w:r>
        <w:proofErr w:type="spellStart"/>
        <w:r w:rsidRPr="00026F49">
          <w:rPr>
            <w:rFonts w:ascii="Arial" w:eastAsia="Times New Roman" w:hAnsi="Arial" w:cs="Arial"/>
            <w:color w:val="333333"/>
            <w:sz w:val="24"/>
            <w:szCs w:val="24"/>
          </w:rPr>
          <w:t>cilindrico</w:t>
        </w:r>
        <w:proofErr w:type="spellEnd"/>
        <w:r w:rsidRPr="00026F49">
          <w:rPr>
            <w:rFonts w:ascii="Arial" w:eastAsia="Times New Roman" w:hAnsi="Arial" w:cs="Arial"/>
            <w:color w:val="333333"/>
            <w:sz w:val="24"/>
            <w:szCs w:val="24"/>
          </w:rPr>
          <w:t xml:space="preserve">, provisto de pequeñas escamas y de color pardo. Los frondes (hojas de los </w:t>
        </w:r>
        <w:proofErr w:type="spellStart"/>
        <w:r w:rsidRPr="00026F49">
          <w:rPr>
            <w:rFonts w:ascii="Arial" w:eastAsia="Times New Roman" w:hAnsi="Arial" w:cs="Arial"/>
            <w:color w:val="333333"/>
            <w:sz w:val="24"/>
            <w:szCs w:val="24"/>
          </w:rPr>
          <w:t>heléchos</w:t>
        </w:r>
        <w:proofErr w:type="spellEnd"/>
        <w:r w:rsidRPr="00026F49">
          <w:rPr>
            <w:rFonts w:ascii="Arial" w:eastAsia="Times New Roman" w:hAnsi="Arial" w:cs="Arial"/>
            <w:color w:val="333333"/>
            <w:sz w:val="24"/>
            <w:szCs w:val="24"/>
          </w:rPr>
          <w:t xml:space="preserve">), son muy peciolados, </w:t>
        </w:r>
        <w:proofErr w:type="spellStart"/>
        <w:r w:rsidRPr="00026F49">
          <w:rPr>
            <w:rFonts w:ascii="Arial" w:eastAsia="Times New Roman" w:hAnsi="Arial" w:cs="Arial"/>
            <w:color w:val="333333"/>
            <w:sz w:val="24"/>
            <w:szCs w:val="24"/>
          </w:rPr>
          <w:t>coreáceos</w:t>
        </w:r>
        <w:proofErr w:type="spellEnd"/>
        <w:r w:rsidRPr="00026F49">
          <w:rPr>
            <w:rFonts w:ascii="Arial" w:eastAsia="Times New Roman" w:hAnsi="Arial" w:cs="Arial"/>
            <w:color w:val="333333"/>
            <w:sz w:val="24"/>
            <w:szCs w:val="24"/>
          </w:rPr>
          <w:t xml:space="preserve"> y lanceolados. Es común en los </w:t>
        </w:r>
        <w:r w:rsidRPr="00026F49">
          <w:rPr>
            <w:rFonts w:ascii="Arial" w:eastAsia="Times New Roman" w:hAnsi="Arial" w:cs="Arial"/>
            <w:color w:val="009900"/>
            <w:sz w:val="24"/>
            <w:szCs w:val="24"/>
            <w:u w:val="single"/>
            <w:bdr w:val="single" w:sz="6" w:space="0" w:color="auto" w:frame="1"/>
          </w:rPr>
          <w:t>lugares</w:t>
        </w:r>
        <w:r w:rsidRPr="00026F49">
          <w:rPr>
            <w:rFonts w:ascii="Arial" w:eastAsia="Times New Roman" w:hAnsi="Arial" w:cs="Arial"/>
            <w:color w:val="333333"/>
            <w:sz w:val="24"/>
            <w:szCs w:val="24"/>
          </w:rPr>
          <w:t> húmedos y en especial en los lugares ricos en musgo, también crece sobre troncos o rocas, siempre al amparo </w:t>
        </w:r>
        <w:r w:rsidRPr="00026F49">
          <w:rPr>
            <w:rFonts w:ascii="Arial" w:eastAsia="Times New Roman" w:hAnsi="Arial" w:cs="Arial"/>
            <w:color w:val="009900"/>
            <w:sz w:val="24"/>
            <w:szCs w:val="24"/>
            <w:u w:val="single"/>
            <w:bdr w:val="single" w:sz="6" w:space="0" w:color="auto" w:frame="1"/>
          </w:rPr>
          <w:t>del sol</w:t>
        </w:r>
        <w:r w:rsidRPr="00026F49">
          <w:rPr>
            <w:rFonts w:ascii="Arial" w:eastAsia="Times New Roman" w:hAnsi="Arial" w:cs="Arial"/>
            <w:color w:val="333333"/>
            <w:sz w:val="24"/>
            <w:szCs w:val="24"/>
          </w:rPr>
          <w:t> excesivo. El rizoma, que tiene un gusto semejante al del regaliz, tiene propiedades colagogas, aperitivas, laxantes y expectorantes.</w:t>
        </w:r>
      </w:ins>
    </w:p>
    <w:p w:rsidR="00447F8E" w:rsidRPr="00026F49" w:rsidRDefault="00447F8E" w:rsidP="00447F8E">
      <w:pPr>
        <w:shd w:val="clear" w:color="auto" w:fill="FFFFFF"/>
        <w:spacing w:after="0" w:line="270" w:lineRule="atLeast"/>
        <w:rPr>
          <w:rFonts w:ascii="Arial" w:eastAsia="Times New Roman" w:hAnsi="Arial" w:cs="Arial"/>
          <w:color w:val="333333"/>
          <w:sz w:val="24"/>
          <w:szCs w:val="24"/>
        </w:rPr>
      </w:pPr>
    </w:p>
    <w:p w:rsidR="00447F8E" w:rsidRPr="00026F49" w:rsidRDefault="00447F8E" w:rsidP="00447F8E">
      <w:pPr>
        <w:shd w:val="clear" w:color="auto" w:fill="FFFFFF"/>
        <w:spacing w:after="0" w:line="270" w:lineRule="atLeast"/>
        <w:rPr>
          <w:rFonts w:ascii="Arial" w:eastAsia="Times New Roman" w:hAnsi="Arial" w:cs="Arial"/>
          <w:color w:val="333333"/>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55"/>
        <w:gridCol w:w="8573"/>
        <w:gridCol w:w="10"/>
      </w:tblGrid>
      <w:tr w:rsidR="00447F8E" w:rsidRPr="00026F49" w:rsidTr="00447F8E">
        <w:trPr>
          <w:gridAfter w:val="2"/>
          <w:tblCellSpacing w:w="0" w:type="dxa"/>
        </w:trPr>
        <w:tc>
          <w:tcPr>
            <w:tcW w:w="255" w:type="dxa"/>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r w:rsidR="00447F8E" w:rsidRPr="00026F49" w:rsidTr="00447F8E">
        <w:trPr>
          <w:trHeight w:val="645"/>
          <w:tblCellSpacing w:w="0" w:type="dxa"/>
        </w:trPr>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73"/>
            </w:tblGrid>
            <w:tr w:rsidR="00447F8E" w:rsidRPr="00026F49">
              <w:trPr>
                <w:trHeight w:val="645"/>
                <w:tblCellSpacing w:w="0" w:type="dxa"/>
              </w:trPr>
              <w:tc>
                <w:tcPr>
                  <w:tcW w:w="5820" w:type="dxa"/>
                  <w:hideMark/>
                </w:tcPr>
                <w:p w:rsidR="00447F8E" w:rsidRPr="00026F49" w:rsidRDefault="00447F8E" w:rsidP="00447F8E">
                  <w:pPr>
                    <w:spacing w:after="0" w:line="240" w:lineRule="auto"/>
                    <w:rPr>
                      <w:rFonts w:ascii="Arial" w:eastAsia="Times New Roman" w:hAnsi="Arial" w:cs="Arial"/>
                      <w:sz w:val="24"/>
                      <w:szCs w:val="24"/>
                    </w:rPr>
                  </w:pPr>
                  <w:r w:rsidRPr="00026F49">
                    <w:rPr>
                      <w:rFonts w:ascii="Arial" w:eastAsia="Times New Roman" w:hAnsi="Arial" w:cs="Arial"/>
                      <w:b/>
                      <w:bCs/>
                      <w:sz w:val="24"/>
                      <w:szCs w:val="24"/>
                    </w:rPr>
                    <w:t xml:space="preserve">Palmera botella, Palma botella, </w:t>
                  </w:r>
                  <w:proofErr w:type="spellStart"/>
                  <w:r w:rsidRPr="00026F49">
                    <w:rPr>
                      <w:rFonts w:ascii="Arial" w:eastAsia="Times New Roman" w:hAnsi="Arial" w:cs="Arial"/>
                      <w:b/>
                      <w:bCs/>
                      <w:sz w:val="24"/>
                      <w:szCs w:val="24"/>
                    </w:rPr>
                    <w:t>Mascarena</w:t>
                  </w:r>
                  <w:proofErr w:type="spellEnd"/>
                  <w:r w:rsidRPr="00026F49">
                    <w:rPr>
                      <w:rFonts w:ascii="Arial" w:eastAsia="Times New Roman" w:hAnsi="Arial" w:cs="Arial"/>
                      <w:sz w:val="24"/>
                      <w:szCs w:val="24"/>
                    </w:rPr>
                    <w:br/>
                  </w:r>
                  <w:proofErr w:type="spellStart"/>
                  <w:r w:rsidRPr="00026F49">
                    <w:rPr>
                      <w:rFonts w:ascii="Arial" w:eastAsia="Times New Roman" w:hAnsi="Arial" w:cs="Arial"/>
                      <w:i/>
                      <w:iCs/>
                      <w:sz w:val="24"/>
                      <w:szCs w:val="24"/>
                    </w:rPr>
                    <w:t>Hyophorbe</w:t>
                  </w:r>
                  <w:proofErr w:type="spellEnd"/>
                  <w:r w:rsidRPr="00026F49">
                    <w:rPr>
                      <w:rFonts w:ascii="Arial" w:eastAsia="Times New Roman" w:hAnsi="Arial" w:cs="Arial"/>
                      <w:i/>
                      <w:iCs/>
                      <w:sz w:val="24"/>
                      <w:szCs w:val="24"/>
                    </w:rPr>
                    <w:t xml:space="preserve"> </w:t>
                  </w:r>
                  <w:proofErr w:type="spellStart"/>
                  <w:r w:rsidRPr="00026F49">
                    <w:rPr>
                      <w:rFonts w:ascii="Arial" w:eastAsia="Times New Roman" w:hAnsi="Arial" w:cs="Arial"/>
                      <w:i/>
                      <w:iCs/>
                      <w:sz w:val="24"/>
                      <w:szCs w:val="24"/>
                    </w:rPr>
                    <w:t>lagenicaulis</w:t>
                  </w:r>
                  <w:proofErr w:type="spellEnd"/>
                </w:p>
              </w:tc>
            </w:tr>
          </w:tbl>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r w:rsidR="00447F8E" w:rsidRPr="00026F49" w:rsidTr="00447F8E">
        <w:trPr>
          <w:trHeight w:val="150"/>
          <w:tblCellSpacing w:w="0" w:type="dxa"/>
        </w:trPr>
        <w:tc>
          <w:tcPr>
            <w:tcW w:w="0" w:type="auto"/>
            <w:gridSpan w:val="3"/>
            <w:shd w:val="clear" w:color="auto" w:fill="FFFFFF"/>
            <w:hideMark/>
          </w:tcPr>
          <w:p w:rsidR="00447F8E" w:rsidRPr="00026F49" w:rsidRDefault="00447F8E" w:rsidP="00447F8E">
            <w:pPr>
              <w:spacing w:after="0" w:line="150" w:lineRule="atLeast"/>
              <w:rPr>
                <w:rFonts w:ascii="Arial" w:eastAsia="Times New Roman" w:hAnsi="Arial" w:cs="Arial"/>
                <w:sz w:val="24"/>
                <w:szCs w:val="24"/>
              </w:rPr>
            </w:pPr>
            <w:r w:rsidRPr="00026F49">
              <w:rPr>
                <w:rFonts w:ascii="Arial" w:eastAsia="Times New Roman" w:hAnsi="Arial" w:cs="Arial"/>
                <w:noProof/>
                <w:sz w:val="24"/>
                <w:szCs w:val="24"/>
              </w:rPr>
              <w:lastRenderedPageBreak/>
              <w:drawing>
                <wp:inline distT="0" distB="0" distL="0" distR="0" wp14:anchorId="2FB75FDF" wp14:editId="28E5C6E1">
                  <wp:extent cx="4011930" cy="99060"/>
                  <wp:effectExtent l="0" t="0" r="0" b="0"/>
                  <wp:docPr id="13" name="Imagen 13" descr="http://fichas.infojardin.com/imagenes/linea-puntos-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fichas.infojardin.com/imagenes/linea-puntos-4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1930" cy="99060"/>
                          </a:xfrm>
                          <a:prstGeom prst="rect">
                            <a:avLst/>
                          </a:prstGeom>
                          <a:noFill/>
                          <a:ln>
                            <a:noFill/>
                          </a:ln>
                        </pic:spPr>
                      </pic:pic>
                    </a:graphicData>
                  </a:graphic>
                </wp:inline>
              </w:drawing>
            </w:r>
          </w:p>
        </w:tc>
      </w:tr>
      <w:tr w:rsidR="00447F8E" w:rsidRPr="00026F49" w:rsidTr="00447F8E">
        <w:trPr>
          <w:trHeight w:val="240"/>
          <w:tblCellSpacing w:w="0" w:type="dxa"/>
        </w:trPr>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hideMark/>
          </w:tcPr>
          <w:p w:rsidR="00447F8E" w:rsidRPr="00026F49" w:rsidRDefault="00447F8E" w:rsidP="00447F8E">
            <w:pPr>
              <w:spacing w:after="0" w:line="240" w:lineRule="auto"/>
              <w:rPr>
                <w:rFonts w:ascii="Arial" w:eastAsia="Times New Roman" w:hAnsi="Arial" w:cs="Arial"/>
                <w:sz w:val="24"/>
                <w:szCs w:val="24"/>
              </w:rPr>
            </w:pPr>
            <w:r w:rsidRPr="00026F49">
              <w:rPr>
                <w:rFonts w:ascii="Arial" w:eastAsia="Times New Roman" w:hAnsi="Arial" w:cs="Arial"/>
                <w:color w:val="FFFFFF"/>
                <w:sz w:val="24"/>
                <w:szCs w:val="24"/>
              </w:rPr>
              <w:t>.</w:t>
            </w: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r w:rsidR="00447F8E" w:rsidRPr="00026F49" w:rsidTr="00447F8E">
        <w:trPr>
          <w:trHeight w:val="3030"/>
          <w:tblCellSpacing w:w="0" w:type="dxa"/>
        </w:trPr>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73"/>
            </w:tblGrid>
            <w:tr w:rsidR="00447F8E" w:rsidRPr="00026F49">
              <w:trPr>
                <w:trHeight w:val="3030"/>
                <w:tblCellSpacing w:w="0" w:type="dxa"/>
              </w:trPr>
              <w:tc>
                <w:tcPr>
                  <w:tcW w:w="5820" w:type="dxa"/>
                  <w:hideMark/>
                </w:tcPr>
                <w:p w:rsidR="00447F8E" w:rsidRPr="00026F49" w:rsidRDefault="00447F8E" w:rsidP="00447F8E">
                  <w:pPr>
                    <w:spacing w:before="100" w:beforeAutospacing="1" w:after="100" w:afterAutospacing="1" w:line="240" w:lineRule="auto"/>
                    <w:jc w:val="center"/>
                    <w:rPr>
                      <w:rFonts w:ascii="Arial" w:eastAsia="Times New Roman" w:hAnsi="Arial" w:cs="Arial"/>
                      <w:sz w:val="24"/>
                      <w:szCs w:val="24"/>
                    </w:rPr>
                  </w:pPr>
                </w:p>
                <w:p w:rsidR="00447F8E" w:rsidRPr="00026F49" w:rsidRDefault="00447F8E" w:rsidP="00447F8E">
                  <w:pPr>
                    <w:spacing w:before="100" w:beforeAutospacing="1" w:after="100" w:afterAutospacing="1" w:line="240" w:lineRule="auto"/>
                    <w:jc w:val="center"/>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120B698D" wp14:editId="5ADD0875">
                        <wp:extent cx="2981960" cy="2858770"/>
                        <wp:effectExtent l="0" t="0" r="0" b="0"/>
                        <wp:docPr id="11" name="Imagen 11" descr="Palmera botella, Palma botella, Mascare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lmera botella, Palma botella, Mascaren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81960" cy="2858770"/>
                                </a:xfrm>
                                <a:prstGeom prst="rect">
                                  <a:avLst/>
                                </a:prstGeom>
                                <a:noFill/>
                                <a:ln>
                                  <a:noFill/>
                                </a:ln>
                              </pic:spPr>
                            </pic:pic>
                          </a:graphicData>
                        </a:graphic>
                      </wp:inline>
                    </w:drawing>
                  </w:r>
                  <w:r w:rsidRPr="00026F49">
                    <w:rPr>
                      <w:rFonts w:ascii="Arial" w:eastAsia="Times New Roman" w:hAnsi="Arial" w:cs="Arial"/>
                      <w:sz w:val="24"/>
                      <w:szCs w:val="24"/>
                    </w:rPr>
                    <w:br/>
                  </w:r>
                  <w:r w:rsidRPr="00026F49">
                    <w:rPr>
                      <w:rFonts w:ascii="Arial" w:eastAsia="Times New Roman" w:hAnsi="Arial" w:cs="Arial"/>
                      <w:i/>
                      <w:iCs/>
                      <w:sz w:val="24"/>
                      <w:szCs w:val="24"/>
                    </w:rPr>
                    <w:t xml:space="preserve">Foto de Palmera botella, Palma botella, </w:t>
                  </w:r>
                  <w:proofErr w:type="spellStart"/>
                  <w:r w:rsidRPr="00026F49">
                    <w:rPr>
                      <w:rFonts w:ascii="Arial" w:eastAsia="Times New Roman" w:hAnsi="Arial" w:cs="Arial"/>
                      <w:i/>
                      <w:iCs/>
                      <w:sz w:val="24"/>
                      <w:szCs w:val="24"/>
                    </w:rPr>
                    <w:t>Mascarena</w:t>
                  </w:r>
                  <w:proofErr w:type="spellEnd"/>
                  <w:r w:rsidRPr="00026F49">
                    <w:rPr>
                      <w:rFonts w:ascii="Arial" w:eastAsia="Times New Roman" w:hAnsi="Arial" w:cs="Arial"/>
                      <w:i/>
                      <w:iCs/>
                      <w:sz w:val="24"/>
                      <w:szCs w:val="24"/>
                    </w:rPr>
                    <w:t xml:space="preserve"> - http://www.gettinggreen.com/</w:t>
                  </w:r>
                </w:p>
              </w:tc>
            </w:tr>
          </w:tbl>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r w:rsidR="00447F8E" w:rsidRPr="00026F49" w:rsidTr="00447F8E">
        <w:trPr>
          <w:trHeight w:val="195"/>
          <w:tblCellSpacing w:w="0" w:type="dxa"/>
        </w:trPr>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r w:rsidR="00447F8E" w:rsidRPr="00026F49" w:rsidTr="00447F8E">
        <w:trPr>
          <w:trHeight w:val="345"/>
          <w:tblCellSpacing w:w="0" w:type="dxa"/>
        </w:trPr>
        <w:tc>
          <w:tcPr>
            <w:tcW w:w="0" w:type="auto"/>
            <w:gridSpan w:val="3"/>
            <w:shd w:val="clear" w:color="auto" w:fill="FFFFFF"/>
            <w:hideMark/>
          </w:tcPr>
          <w:p w:rsidR="00447F8E" w:rsidRPr="00026F49" w:rsidRDefault="00447F8E" w:rsidP="00447F8E">
            <w:pPr>
              <w:spacing w:after="0" w:line="240" w:lineRule="auto"/>
              <w:rPr>
                <w:rFonts w:ascii="Arial" w:eastAsia="Times New Roman" w:hAnsi="Arial" w:cs="Arial"/>
                <w:sz w:val="24"/>
                <w:szCs w:val="24"/>
              </w:rPr>
            </w:pPr>
            <w:r w:rsidRPr="00026F49">
              <w:rPr>
                <w:rFonts w:ascii="Arial" w:eastAsia="Times New Roman" w:hAnsi="Arial" w:cs="Arial"/>
                <w:noProof/>
                <w:sz w:val="24"/>
                <w:szCs w:val="24"/>
              </w:rPr>
              <w:drawing>
                <wp:inline distT="0" distB="0" distL="0" distR="0" wp14:anchorId="6C9A6038" wp14:editId="796A3DE0">
                  <wp:extent cx="4011930" cy="99060"/>
                  <wp:effectExtent l="0" t="0" r="0" b="0"/>
                  <wp:docPr id="10" name="Imagen 10" descr="http://fichas.infojardin.com/imagenes/linea-puntos-4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ichas.infojardin.com/imagenes/linea-puntos-42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1930" cy="99060"/>
                          </a:xfrm>
                          <a:prstGeom prst="rect">
                            <a:avLst/>
                          </a:prstGeom>
                          <a:noFill/>
                          <a:ln>
                            <a:noFill/>
                          </a:ln>
                        </pic:spPr>
                      </pic:pic>
                    </a:graphicData>
                  </a:graphic>
                </wp:inline>
              </w:drawing>
            </w:r>
          </w:p>
        </w:tc>
      </w:tr>
      <w:tr w:rsidR="00447F8E" w:rsidRPr="00026F49" w:rsidTr="00447F8E">
        <w:trPr>
          <w:trHeight w:val="3930"/>
          <w:tblCellSpacing w:w="0" w:type="dxa"/>
        </w:trPr>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573"/>
            </w:tblGrid>
            <w:tr w:rsidR="00447F8E" w:rsidRPr="00026F49">
              <w:trPr>
                <w:trHeight w:val="3930"/>
                <w:tblCellSpacing w:w="0" w:type="dxa"/>
              </w:trPr>
              <w:tc>
                <w:tcPr>
                  <w:tcW w:w="5820" w:type="dxa"/>
                  <w:hideMark/>
                </w:tcPr>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Nombre científico o latino: </w:t>
                  </w:r>
                  <w:proofErr w:type="spellStart"/>
                  <w:r w:rsidRPr="00026F49">
                    <w:rPr>
                      <w:rFonts w:ascii="Arial" w:eastAsia="Times New Roman" w:hAnsi="Arial" w:cs="Arial"/>
                      <w:b/>
                      <w:bCs/>
                      <w:i/>
                      <w:iCs/>
                      <w:sz w:val="24"/>
                      <w:szCs w:val="24"/>
                    </w:rPr>
                    <w:t>Hyophorbe</w:t>
                  </w:r>
                  <w:proofErr w:type="spellEnd"/>
                  <w:r w:rsidRPr="00026F49">
                    <w:rPr>
                      <w:rFonts w:ascii="Arial" w:eastAsia="Times New Roman" w:hAnsi="Arial" w:cs="Arial"/>
                      <w:b/>
                      <w:bCs/>
                      <w:i/>
                      <w:iCs/>
                      <w:sz w:val="24"/>
                      <w:szCs w:val="24"/>
                    </w:rPr>
                    <w:t xml:space="preserve"> </w:t>
                  </w:r>
                  <w:proofErr w:type="spellStart"/>
                  <w:r w:rsidRPr="00026F49">
                    <w:rPr>
                      <w:rFonts w:ascii="Arial" w:eastAsia="Times New Roman" w:hAnsi="Arial" w:cs="Arial"/>
                      <w:b/>
                      <w:bCs/>
                      <w:i/>
                      <w:iCs/>
                      <w:sz w:val="24"/>
                      <w:szCs w:val="24"/>
                    </w:rPr>
                    <w:t>lagenicaulis</w:t>
                  </w:r>
                  <w:proofErr w:type="spellEnd"/>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 xml:space="preserve">Nombre común o vulgar: Palmera botella, Palma botella, </w:t>
                  </w:r>
                  <w:proofErr w:type="spellStart"/>
                  <w:r w:rsidRPr="00026F49">
                    <w:rPr>
                      <w:rFonts w:ascii="Arial" w:eastAsia="Times New Roman" w:hAnsi="Arial" w:cs="Arial"/>
                      <w:sz w:val="24"/>
                      <w:szCs w:val="24"/>
                    </w:rPr>
                    <w:t>Mascarena</w:t>
                  </w:r>
                  <w:proofErr w:type="spellEnd"/>
                </w:p>
                <w:p w:rsidR="00447F8E" w:rsidRPr="00026F49" w:rsidRDefault="00447F8E" w:rsidP="00447F8E">
                  <w:pPr>
                    <w:spacing w:before="100" w:beforeAutospacing="1" w:after="100" w:afterAutospacing="1" w:line="240" w:lineRule="auto"/>
                    <w:rPr>
                      <w:rFonts w:ascii="Arial" w:eastAsia="Times New Roman" w:hAnsi="Arial" w:cs="Arial"/>
                      <w:b/>
                      <w:bCs/>
                      <w:sz w:val="24"/>
                      <w:szCs w:val="24"/>
                    </w:rPr>
                  </w:pPr>
                  <w:r w:rsidRPr="00026F49">
                    <w:rPr>
                      <w:rFonts w:ascii="Arial" w:eastAsia="Times New Roman" w:hAnsi="Arial" w:cs="Arial"/>
                      <w:b/>
                      <w:bCs/>
                      <w:sz w:val="24"/>
                      <w:szCs w:val="24"/>
                    </w:rPr>
                    <w:t>Familia:</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proofErr w:type="spellStart"/>
                  <w:r w:rsidRPr="00026F49">
                    <w:rPr>
                      <w:rFonts w:ascii="Arial" w:eastAsia="Times New Roman" w:hAnsi="Arial" w:cs="Arial"/>
                      <w:sz w:val="24"/>
                      <w:szCs w:val="24"/>
                    </w:rPr>
                    <w:t>Arecaceae</w:t>
                  </w:r>
                  <w:proofErr w:type="spellEnd"/>
                  <w:r w:rsidRPr="00026F49">
                    <w:rPr>
                      <w:rFonts w:ascii="Arial" w:eastAsia="Times New Roman" w:hAnsi="Arial" w:cs="Arial"/>
                      <w:sz w:val="24"/>
                      <w:szCs w:val="24"/>
                    </w:rPr>
                    <w:t xml:space="preserve"> (antes </w:t>
                  </w:r>
                  <w:proofErr w:type="spellStart"/>
                  <w:r w:rsidRPr="00026F49">
                    <w:rPr>
                      <w:rFonts w:ascii="Arial" w:eastAsia="Times New Roman" w:hAnsi="Arial" w:cs="Arial"/>
                      <w:sz w:val="24"/>
                      <w:szCs w:val="24"/>
                    </w:rPr>
                    <w:t>Palmaceae</w:t>
                  </w:r>
                  <w:proofErr w:type="spellEnd"/>
                  <w:r w:rsidRPr="00026F49">
                    <w:rPr>
                      <w:rFonts w:ascii="Arial" w:eastAsia="Times New Roman" w:hAnsi="Arial" w:cs="Arial"/>
                      <w:sz w:val="24"/>
                      <w:szCs w:val="24"/>
                    </w:rPr>
                    <w:t>).</w:t>
                  </w:r>
                </w:p>
                <w:p w:rsidR="00447F8E" w:rsidRPr="00026F49" w:rsidRDefault="00447F8E" w:rsidP="00447F8E">
                  <w:pPr>
                    <w:spacing w:before="100" w:beforeAutospacing="1" w:after="100" w:afterAutospacing="1" w:line="240" w:lineRule="auto"/>
                    <w:rPr>
                      <w:rFonts w:ascii="Arial" w:eastAsia="Times New Roman" w:hAnsi="Arial" w:cs="Arial"/>
                      <w:b/>
                      <w:bCs/>
                      <w:sz w:val="24"/>
                      <w:szCs w:val="24"/>
                    </w:rPr>
                  </w:pPr>
                  <w:r w:rsidRPr="00026F49">
                    <w:rPr>
                      <w:rFonts w:ascii="Arial" w:eastAsia="Times New Roman" w:hAnsi="Arial" w:cs="Arial"/>
                      <w:b/>
                      <w:bCs/>
                      <w:sz w:val="24"/>
                      <w:szCs w:val="24"/>
                    </w:rPr>
                    <w:t>Origen:</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Islas Mascareñas.</w:t>
                  </w:r>
                </w:p>
                <w:p w:rsidR="00447F8E" w:rsidRPr="00026F49" w:rsidRDefault="00447F8E" w:rsidP="00447F8E">
                  <w:pPr>
                    <w:spacing w:before="100" w:beforeAutospacing="1" w:after="100" w:afterAutospacing="1" w:line="240" w:lineRule="auto"/>
                    <w:rPr>
                      <w:rFonts w:ascii="Arial" w:eastAsia="Times New Roman" w:hAnsi="Arial" w:cs="Arial"/>
                      <w:b/>
                      <w:bCs/>
                      <w:sz w:val="24"/>
                      <w:szCs w:val="24"/>
                    </w:rPr>
                  </w:pPr>
                  <w:r w:rsidRPr="00026F49">
                    <w:rPr>
                      <w:rFonts w:ascii="Arial" w:eastAsia="Times New Roman" w:hAnsi="Arial" w:cs="Arial"/>
                      <w:b/>
                      <w:bCs/>
                      <w:sz w:val="24"/>
                      <w:szCs w:val="24"/>
                    </w:rPr>
                    <w:t>Sinónimo:</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proofErr w:type="spellStart"/>
                  <w:r w:rsidRPr="00026F49">
                    <w:rPr>
                      <w:rFonts w:ascii="Arial" w:eastAsia="Times New Roman" w:hAnsi="Arial" w:cs="Arial"/>
                      <w:i/>
                      <w:iCs/>
                      <w:sz w:val="24"/>
                      <w:szCs w:val="24"/>
                    </w:rPr>
                    <w:t>Mascarena</w:t>
                  </w:r>
                  <w:proofErr w:type="spellEnd"/>
                  <w:r w:rsidRPr="00026F49">
                    <w:rPr>
                      <w:rFonts w:ascii="Arial" w:eastAsia="Times New Roman" w:hAnsi="Arial" w:cs="Arial"/>
                      <w:i/>
                      <w:iCs/>
                      <w:sz w:val="24"/>
                      <w:szCs w:val="24"/>
                    </w:rPr>
                    <w:t xml:space="preserve"> </w:t>
                  </w:r>
                  <w:proofErr w:type="spellStart"/>
                  <w:r w:rsidRPr="00026F49">
                    <w:rPr>
                      <w:rFonts w:ascii="Arial" w:eastAsia="Times New Roman" w:hAnsi="Arial" w:cs="Arial"/>
                      <w:i/>
                      <w:iCs/>
                      <w:sz w:val="24"/>
                      <w:szCs w:val="24"/>
                    </w:rPr>
                    <w:t>lagenicaulis</w:t>
                  </w:r>
                  <w:proofErr w:type="spellEnd"/>
                  <w:r w:rsidRPr="00026F49">
                    <w:rPr>
                      <w:rFonts w:ascii="Arial" w:eastAsia="Times New Roman" w:hAnsi="Arial" w:cs="Arial"/>
                      <w:i/>
                      <w:iCs/>
                      <w:sz w:val="24"/>
                      <w:szCs w:val="24"/>
                    </w:rPr>
                    <w:t>.</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Destaca por su tronco curiosamente hinchado cuya forma recuerda un poco una botella de champán.</w:t>
                  </w:r>
                </w:p>
                <w:p w:rsidR="00447F8E" w:rsidRPr="00026F49" w:rsidRDefault="00447F8E" w:rsidP="00447F8E">
                  <w:pPr>
                    <w:spacing w:beforeAutospacing="1" w:after="0" w:afterAutospacing="1" w:line="240" w:lineRule="auto"/>
                    <w:rPr>
                      <w:rFonts w:ascii="Arial" w:eastAsia="Times New Roman" w:hAnsi="Arial" w:cs="Arial"/>
                      <w:sz w:val="24"/>
                      <w:szCs w:val="24"/>
                    </w:rPr>
                  </w:pPr>
                  <w:r w:rsidRPr="00026F49">
                    <w:rPr>
                      <w:rFonts w:ascii="Arial" w:eastAsia="Times New Roman" w:hAnsi="Arial" w:cs="Arial"/>
                      <w:sz w:val="24"/>
                      <w:szCs w:val="24"/>
                    </w:rPr>
                    <w:t>El tronco en forma de botella puede </w:t>
                  </w:r>
                  <w:r w:rsidRPr="00026F49">
                    <w:rPr>
                      <w:rFonts w:ascii="Arial" w:eastAsia="Times New Roman" w:hAnsi="Arial" w:cs="Arial"/>
                      <w:color w:val="009900"/>
                      <w:sz w:val="24"/>
                      <w:szCs w:val="24"/>
                      <w:u w:val="single"/>
                      <w:bdr w:val="single" w:sz="6" w:space="0" w:color="auto" w:frame="1"/>
                    </w:rPr>
                    <w:t>llegar</w:t>
                  </w:r>
                  <w:r w:rsidRPr="00026F49">
                    <w:rPr>
                      <w:rFonts w:ascii="Arial" w:eastAsia="Times New Roman" w:hAnsi="Arial" w:cs="Arial"/>
                      <w:sz w:val="24"/>
                      <w:szCs w:val="24"/>
                    </w:rPr>
                    <w:t> a medir hasta 6 metros de altura y un grosor de 60 cm en la base.</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lastRenderedPageBreak/>
                    <w:t>Su crecimiento es lento.</w:t>
                  </w:r>
                </w:p>
                <w:p w:rsidR="00447F8E" w:rsidRPr="00026F49" w:rsidRDefault="00447F8E" w:rsidP="00447F8E">
                  <w:pPr>
                    <w:spacing w:beforeAutospacing="1" w:after="0" w:afterAutospacing="1" w:line="240" w:lineRule="auto"/>
                    <w:rPr>
                      <w:rFonts w:ascii="Arial" w:eastAsia="Times New Roman" w:hAnsi="Arial" w:cs="Arial"/>
                      <w:sz w:val="24"/>
                      <w:szCs w:val="24"/>
                    </w:rPr>
                  </w:pPr>
                  <w:r w:rsidRPr="00026F49">
                    <w:rPr>
                      <w:rFonts w:ascii="Arial" w:eastAsia="Times New Roman" w:hAnsi="Arial" w:cs="Arial"/>
                      <w:sz w:val="24"/>
                      <w:szCs w:val="24"/>
                    </w:rPr>
                    <w:t>Hojas pinnadas, con pecíolo rojizo al principio, arqueadas, con 30-50 pares de folíolos de bordes rojizos, puntiagudos, rígidos, formando un sólo </w:t>
                  </w:r>
                  <w:r w:rsidRPr="00026F49">
                    <w:rPr>
                      <w:rFonts w:ascii="Arial" w:eastAsia="Times New Roman" w:hAnsi="Arial" w:cs="Arial"/>
                      <w:color w:val="009900"/>
                      <w:sz w:val="24"/>
                      <w:szCs w:val="24"/>
                      <w:u w:val="single"/>
                      <w:bdr w:val="single" w:sz="6" w:space="0" w:color="auto" w:frame="1"/>
                    </w:rPr>
                    <w:t>plano</w:t>
                  </w:r>
                  <w:r w:rsidRPr="00026F49">
                    <w:rPr>
                      <w:rFonts w:ascii="Arial" w:eastAsia="Times New Roman" w:hAnsi="Arial" w:cs="Arial"/>
                      <w:sz w:val="24"/>
                      <w:szCs w:val="24"/>
                    </w:rPr>
                    <w:t> a cada lado del raquis.</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Nervio central del envés prominente.</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Inflorescencia que nace bajo el capitel, de hasta 60 cm de longitud, con flores de color crema.</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Frutos de 10-12 mm de diámetro, negruzcos.</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Es una especie monoica.</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Muy popular palmera ornamental para regiones tropicales y cálidas-subtropicales.</w:t>
                  </w:r>
                </w:p>
                <w:p w:rsidR="00447F8E" w:rsidRPr="00026F49" w:rsidRDefault="00447F8E" w:rsidP="00447F8E">
                  <w:pPr>
                    <w:spacing w:before="100" w:beforeAutospacing="1" w:after="100" w:afterAutospacing="1" w:line="240" w:lineRule="auto"/>
                    <w:rPr>
                      <w:rFonts w:ascii="Arial" w:eastAsia="Times New Roman" w:hAnsi="Arial" w:cs="Arial"/>
                      <w:sz w:val="24"/>
                      <w:szCs w:val="24"/>
                    </w:rPr>
                  </w:pPr>
                  <w:r w:rsidRPr="00026F49">
                    <w:rPr>
                      <w:rFonts w:ascii="Arial" w:eastAsia="Times New Roman" w:hAnsi="Arial" w:cs="Arial"/>
                      <w:sz w:val="24"/>
                      <w:szCs w:val="24"/>
                    </w:rPr>
                    <w:t>Se puede plantar en zonas costeras libres de heladas formando grupos, pies aislados o macetones.</w:t>
                  </w:r>
                </w:p>
                <w:p w:rsidR="00447F8E" w:rsidRPr="00026F49" w:rsidRDefault="00447F8E" w:rsidP="00447F8E">
                  <w:pPr>
                    <w:spacing w:beforeAutospacing="1" w:after="0" w:afterAutospacing="1" w:line="240" w:lineRule="auto"/>
                    <w:rPr>
                      <w:rFonts w:ascii="Arial" w:eastAsia="Times New Roman" w:hAnsi="Arial" w:cs="Arial"/>
                      <w:sz w:val="24"/>
                      <w:szCs w:val="24"/>
                    </w:rPr>
                  </w:pPr>
                  <w:r w:rsidRPr="00026F49">
                    <w:rPr>
                      <w:rFonts w:ascii="Arial" w:eastAsia="Times New Roman" w:hAnsi="Arial" w:cs="Arial"/>
                      <w:sz w:val="24"/>
                      <w:szCs w:val="24"/>
                    </w:rPr>
                    <w:t>Los ejemplares jóvenes resultan muy decorativos por su aspecto barrigudo pudiéndose cultivar en macetas para adornar </w:t>
                  </w:r>
                  <w:r w:rsidRPr="00026F49">
                    <w:rPr>
                      <w:rFonts w:ascii="Arial" w:eastAsia="Times New Roman" w:hAnsi="Arial" w:cs="Arial"/>
                      <w:color w:val="009900"/>
                      <w:sz w:val="24"/>
                      <w:szCs w:val="24"/>
                      <w:u w:val="single"/>
                      <w:bdr w:val="single" w:sz="6" w:space="0" w:color="auto" w:frame="1"/>
                    </w:rPr>
                    <w:t>patios</w:t>
                  </w:r>
                  <w:r w:rsidRPr="00026F49">
                    <w:rPr>
                      <w:rFonts w:ascii="Arial" w:eastAsia="Times New Roman" w:hAnsi="Arial" w:cs="Arial"/>
                      <w:sz w:val="24"/>
                      <w:szCs w:val="24"/>
                    </w:rPr>
                    <w:t> y terrazas abrigadas o bien como planta de interior si se la coloca en un lugar muy iluminado.</w:t>
                  </w:r>
                </w:p>
              </w:tc>
            </w:tr>
          </w:tbl>
          <w:p w:rsidR="00447F8E" w:rsidRPr="00026F49" w:rsidRDefault="00447F8E" w:rsidP="00447F8E">
            <w:pPr>
              <w:spacing w:after="0" w:line="240" w:lineRule="auto"/>
              <w:rPr>
                <w:rFonts w:ascii="Arial" w:eastAsia="Times New Roman" w:hAnsi="Arial" w:cs="Arial"/>
                <w:sz w:val="24"/>
                <w:szCs w:val="24"/>
              </w:rPr>
            </w:pPr>
          </w:p>
        </w:tc>
        <w:tc>
          <w:tcPr>
            <w:tcW w:w="0" w:type="auto"/>
            <w:shd w:val="clear" w:color="auto" w:fill="FFFFFF"/>
            <w:vAlign w:val="center"/>
            <w:hideMark/>
          </w:tcPr>
          <w:p w:rsidR="00447F8E" w:rsidRPr="00026F49" w:rsidRDefault="00447F8E" w:rsidP="00447F8E">
            <w:pPr>
              <w:spacing w:after="0" w:line="240" w:lineRule="auto"/>
              <w:rPr>
                <w:rFonts w:ascii="Arial" w:eastAsia="Times New Roman" w:hAnsi="Arial" w:cs="Arial"/>
                <w:sz w:val="24"/>
                <w:szCs w:val="24"/>
              </w:rPr>
            </w:pPr>
          </w:p>
        </w:tc>
      </w:tr>
    </w:tbl>
    <w:p w:rsidR="00447F8E" w:rsidRPr="00026F49" w:rsidRDefault="00447F8E" w:rsidP="00447F8E">
      <w:pPr>
        <w:shd w:val="clear" w:color="auto" w:fill="FFFFFF"/>
        <w:spacing w:after="0" w:line="270" w:lineRule="atLeast"/>
        <w:rPr>
          <w:rFonts w:ascii="Arial" w:eastAsia="Times New Roman" w:hAnsi="Arial" w:cs="Arial"/>
          <w:color w:val="333333"/>
          <w:sz w:val="24"/>
          <w:szCs w:val="24"/>
        </w:rPr>
      </w:pPr>
    </w:p>
    <w:tbl>
      <w:tblPr>
        <w:tblW w:w="5448" w:type="dxa"/>
        <w:tblCellSpacing w:w="15" w:type="dxa"/>
        <w:tblInd w:w="288" w:type="dxa"/>
        <w:tblBorders>
          <w:top w:val="single" w:sz="6" w:space="0" w:color="B4BBC8"/>
          <w:left w:val="single" w:sz="6" w:space="0" w:color="B4BBC8"/>
          <w:bottom w:val="single" w:sz="6" w:space="0" w:color="B4BBC8"/>
          <w:right w:val="single" w:sz="6" w:space="0" w:color="B4BBC8"/>
        </w:tblBorders>
        <w:shd w:val="clear" w:color="auto" w:fill="F9F9F9"/>
        <w:tblCellMar>
          <w:top w:w="55" w:type="dxa"/>
          <w:left w:w="55" w:type="dxa"/>
          <w:bottom w:w="55" w:type="dxa"/>
          <w:right w:w="55" w:type="dxa"/>
        </w:tblCellMar>
        <w:tblLook w:val="04A0" w:firstRow="1" w:lastRow="0" w:firstColumn="1" w:lastColumn="0" w:noHBand="0" w:noVBand="1"/>
      </w:tblPr>
      <w:tblGrid>
        <w:gridCol w:w="2329"/>
        <w:gridCol w:w="3119"/>
      </w:tblGrid>
      <w:tr w:rsidR="007B7614" w:rsidRPr="00026F49" w:rsidTr="007B7614">
        <w:trPr>
          <w:trHeight w:val="675"/>
          <w:tblCellSpacing w:w="15" w:type="dxa"/>
        </w:trPr>
        <w:tc>
          <w:tcPr>
            <w:tcW w:w="0" w:type="auto"/>
            <w:gridSpan w:val="2"/>
            <w:shd w:val="clear" w:color="auto" w:fill="90EE90"/>
            <w:vAlign w:val="center"/>
            <w:hideMark/>
          </w:tcPr>
          <w:p w:rsidR="007B7614" w:rsidRPr="00026F49" w:rsidRDefault="007B7614" w:rsidP="007B7614">
            <w:pPr>
              <w:spacing w:before="120" w:after="168" w:line="288" w:lineRule="atLeast"/>
              <w:jc w:val="center"/>
              <w:rPr>
                <w:rFonts w:ascii="Arial" w:hAnsi="Arial" w:cs="Arial"/>
                <w:b/>
                <w:bCs/>
                <w:color w:val="000000"/>
                <w:sz w:val="24"/>
                <w:szCs w:val="24"/>
              </w:rPr>
            </w:pPr>
            <w:r w:rsidRPr="00026F49">
              <w:rPr>
                <w:rFonts w:ascii="Arial" w:hAnsi="Arial" w:cs="Arial"/>
                <w:b/>
                <w:bCs/>
                <w:color w:val="000000"/>
                <w:sz w:val="24"/>
                <w:szCs w:val="24"/>
              </w:rPr>
              <w:t> </w:t>
            </w:r>
          </w:p>
          <w:p w:rsidR="007B7614" w:rsidRPr="00026F49" w:rsidRDefault="007B7614">
            <w:pPr>
              <w:spacing w:before="120" w:after="168" w:line="288" w:lineRule="atLeast"/>
              <w:jc w:val="center"/>
              <w:rPr>
                <w:rFonts w:ascii="Arial" w:hAnsi="Arial" w:cs="Arial"/>
                <w:b/>
                <w:bCs/>
                <w:color w:val="000000"/>
                <w:sz w:val="24"/>
                <w:szCs w:val="24"/>
              </w:rPr>
            </w:pPr>
            <w:r w:rsidRPr="00026F49">
              <w:rPr>
                <w:rFonts w:ascii="Arial" w:hAnsi="Arial" w:cs="Arial"/>
                <w:b/>
                <w:bCs/>
                <w:color w:val="000000"/>
                <w:sz w:val="24"/>
                <w:szCs w:val="24"/>
              </w:rPr>
              <w:t>Rosa de China</w:t>
            </w:r>
          </w:p>
        </w:tc>
      </w:tr>
      <w:tr w:rsidR="007B7614" w:rsidRPr="00026F49" w:rsidTr="007B7614">
        <w:trPr>
          <w:tblCellSpacing w:w="15" w:type="dxa"/>
        </w:trPr>
        <w:tc>
          <w:tcPr>
            <w:tcW w:w="0" w:type="auto"/>
            <w:gridSpan w:val="2"/>
            <w:shd w:val="clear" w:color="auto" w:fill="F9F9F9"/>
            <w:hideMark/>
          </w:tcPr>
          <w:p w:rsidR="007B7614" w:rsidRPr="00026F49" w:rsidRDefault="007B7614">
            <w:pPr>
              <w:spacing w:before="120" w:after="168" w:line="336" w:lineRule="atLeast"/>
              <w:jc w:val="center"/>
              <w:rPr>
                <w:rFonts w:ascii="Arial" w:hAnsi="Arial" w:cs="Arial"/>
                <w:color w:val="000000"/>
                <w:sz w:val="24"/>
                <w:szCs w:val="24"/>
              </w:rPr>
            </w:pPr>
            <w:r w:rsidRPr="00026F49">
              <w:rPr>
                <w:rFonts w:ascii="Arial" w:hAnsi="Arial" w:cs="Arial"/>
                <w:noProof/>
                <w:color w:val="0B0080"/>
                <w:sz w:val="24"/>
                <w:szCs w:val="24"/>
              </w:rPr>
              <w:drawing>
                <wp:inline distT="0" distB="0" distL="0" distR="0" wp14:anchorId="7BD4AC0A" wp14:editId="28D8EA9A">
                  <wp:extent cx="2381885" cy="1786255"/>
                  <wp:effectExtent l="0" t="0" r="0" b="0"/>
                  <wp:docPr id="14" name="Imagen 14" descr="Bq - 7 sept 2007 006.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q - 7 sept 2007 006.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885" cy="1786255"/>
                          </a:xfrm>
                          <a:prstGeom prst="rect">
                            <a:avLst/>
                          </a:prstGeom>
                          <a:noFill/>
                          <a:ln>
                            <a:noFill/>
                          </a:ln>
                        </pic:spPr>
                      </pic:pic>
                    </a:graphicData>
                  </a:graphic>
                </wp:inline>
              </w:drawing>
            </w:r>
          </w:p>
        </w:tc>
      </w:tr>
      <w:tr w:rsidR="007B7614" w:rsidRPr="00026F49" w:rsidTr="007B7614">
        <w:trPr>
          <w:tblCellSpacing w:w="15" w:type="dxa"/>
        </w:trPr>
        <w:tc>
          <w:tcPr>
            <w:tcW w:w="0" w:type="auto"/>
            <w:gridSpan w:val="2"/>
            <w:shd w:val="clear" w:color="auto" w:fill="90EE90"/>
            <w:hideMark/>
          </w:tcPr>
          <w:p w:rsidR="007B7614" w:rsidRPr="00026F49" w:rsidRDefault="007B7614">
            <w:pPr>
              <w:spacing w:before="120" w:after="168" w:line="336" w:lineRule="atLeast"/>
              <w:jc w:val="center"/>
              <w:rPr>
                <w:rFonts w:ascii="Arial" w:hAnsi="Arial" w:cs="Arial"/>
                <w:b/>
                <w:bCs/>
                <w:color w:val="000000"/>
                <w:sz w:val="24"/>
                <w:szCs w:val="24"/>
              </w:rPr>
            </w:pPr>
            <w:hyperlink r:id="rId27" w:tooltip="Estado de conservación" w:history="1">
              <w:r w:rsidRPr="00026F49">
                <w:rPr>
                  <w:rStyle w:val="Hipervnculo"/>
                  <w:rFonts w:ascii="Arial" w:hAnsi="Arial" w:cs="Arial"/>
                  <w:b/>
                  <w:bCs/>
                  <w:color w:val="0B0080"/>
                  <w:sz w:val="24"/>
                  <w:szCs w:val="24"/>
                </w:rPr>
                <w:t>Estado de conservación</w:t>
              </w:r>
            </w:hyperlink>
          </w:p>
        </w:tc>
      </w:tr>
      <w:tr w:rsidR="007B7614" w:rsidRPr="00026F49" w:rsidTr="007B7614">
        <w:trPr>
          <w:tblCellSpacing w:w="15" w:type="dxa"/>
        </w:trPr>
        <w:tc>
          <w:tcPr>
            <w:tcW w:w="0" w:type="auto"/>
            <w:gridSpan w:val="2"/>
            <w:shd w:val="clear" w:color="auto" w:fill="F9F9F9"/>
            <w:hideMark/>
          </w:tcPr>
          <w:p w:rsidR="007B7614" w:rsidRPr="00026F49" w:rsidRDefault="007B7614">
            <w:pPr>
              <w:spacing w:before="120" w:after="168" w:line="336" w:lineRule="atLeast"/>
              <w:jc w:val="center"/>
              <w:rPr>
                <w:rFonts w:ascii="Arial" w:hAnsi="Arial" w:cs="Arial"/>
                <w:color w:val="000000"/>
                <w:sz w:val="24"/>
                <w:szCs w:val="24"/>
              </w:rPr>
            </w:pPr>
            <w:r w:rsidRPr="00026F49">
              <w:rPr>
                <w:rFonts w:ascii="Arial" w:hAnsi="Arial" w:cs="Arial"/>
                <w:noProof/>
                <w:color w:val="0B0080"/>
                <w:sz w:val="24"/>
                <w:szCs w:val="24"/>
              </w:rPr>
              <w:lastRenderedPageBreak/>
              <w:drawing>
                <wp:inline distT="0" distB="0" distL="0" distR="0" wp14:anchorId="24ACF03C" wp14:editId="198902EB">
                  <wp:extent cx="1903095" cy="499745"/>
                  <wp:effectExtent l="0" t="0" r="0" b="0"/>
                  <wp:docPr id="1" name="Imagen 1" descr="En peligro (EN)">
                    <a:hlinkClick xmlns:a="http://schemas.openxmlformats.org/drawingml/2006/main" r:id="rId28" tooltip="&quot;En peligro (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 peligro (EN)">
                            <a:hlinkClick r:id="rId28" tooltip="&quot;En peligro (EN)&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3095" cy="499745"/>
                          </a:xfrm>
                          <a:prstGeom prst="rect">
                            <a:avLst/>
                          </a:prstGeom>
                          <a:noFill/>
                          <a:ln>
                            <a:noFill/>
                          </a:ln>
                        </pic:spPr>
                      </pic:pic>
                    </a:graphicData>
                  </a:graphic>
                </wp:inline>
              </w:drawing>
            </w:r>
            <w:r w:rsidRPr="00026F49">
              <w:rPr>
                <w:rFonts w:ascii="Arial" w:hAnsi="Arial" w:cs="Arial"/>
                <w:color w:val="000000"/>
                <w:sz w:val="24"/>
                <w:szCs w:val="24"/>
              </w:rPr>
              <w:br/>
            </w:r>
            <w:hyperlink r:id="rId30" w:tooltip="Especie en peligro de extinción" w:history="1">
              <w:r w:rsidRPr="00026F49">
                <w:rPr>
                  <w:rStyle w:val="Hipervnculo"/>
                  <w:rFonts w:ascii="Arial" w:hAnsi="Arial" w:cs="Arial"/>
                  <w:color w:val="0B0080"/>
                  <w:sz w:val="24"/>
                  <w:szCs w:val="24"/>
                </w:rPr>
                <w:t>En peligro</w:t>
              </w:r>
            </w:hyperlink>
            <w:r w:rsidRPr="00026F49">
              <w:rPr>
                <w:rStyle w:val="apple-converted-space"/>
                <w:rFonts w:ascii="Arial" w:hAnsi="Arial" w:cs="Arial"/>
                <w:color w:val="000000"/>
                <w:sz w:val="24"/>
                <w:szCs w:val="24"/>
              </w:rPr>
              <w:t> </w:t>
            </w:r>
            <w:r w:rsidRPr="00026F49">
              <w:rPr>
                <w:rFonts w:ascii="Arial" w:hAnsi="Arial" w:cs="Arial"/>
                <w:b/>
                <w:bCs/>
                <w:color w:val="000000"/>
                <w:sz w:val="24"/>
                <w:szCs w:val="24"/>
              </w:rPr>
              <w:t>(</w:t>
            </w:r>
            <w:hyperlink r:id="rId31" w:tooltip="Unión Internacional para la Conservación de la Naturaleza" w:history="1">
              <w:r w:rsidRPr="00026F49">
                <w:rPr>
                  <w:rStyle w:val="Hipervnculo"/>
                  <w:rFonts w:ascii="Arial" w:hAnsi="Arial" w:cs="Arial"/>
                  <w:b/>
                  <w:bCs/>
                  <w:color w:val="0B0080"/>
                  <w:sz w:val="24"/>
                  <w:szCs w:val="24"/>
                </w:rPr>
                <w:t>UICN</w:t>
              </w:r>
            </w:hyperlink>
            <w:r w:rsidRPr="00026F49">
              <w:rPr>
                <w:rFonts w:ascii="Arial" w:hAnsi="Arial" w:cs="Arial"/>
                <w:b/>
                <w:bCs/>
                <w:color w:val="000000"/>
                <w:sz w:val="24"/>
                <w:szCs w:val="24"/>
              </w:rPr>
              <w:t>)</w:t>
            </w:r>
          </w:p>
        </w:tc>
      </w:tr>
      <w:tr w:rsidR="007B7614" w:rsidRPr="00026F49" w:rsidTr="007B7614">
        <w:trPr>
          <w:tblCellSpacing w:w="15" w:type="dxa"/>
        </w:trPr>
        <w:tc>
          <w:tcPr>
            <w:tcW w:w="0" w:type="auto"/>
            <w:gridSpan w:val="2"/>
            <w:shd w:val="clear" w:color="auto" w:fill="90EE90"/>
            <w:hideMark/>
          </w:tcPr>
          <w:p w:rsidR="007B7614" w:rsidRPr="00026F49" w:rsidRDefault="007B7614">
            <w:pPr>
              <w:spacing w:before="120" w:after="168" w:line="336" w:lineRule="atLeast"/>
              <w:jc w:val="center"/>
              <w:rPr>
                <w:rFonts w:ascii="Arial" w:hAnsi="Arial" w:cs="Arial"/>
                <w:b/>
                <w:bCs/>
                <w:color w:val="000000"/>
                <w:sz w:val="24"/>
                <w:szCs w:val="24"/>
              </w:rPr>
            </w:pPr>
            <w:hyperlink r:id="rId32" w:tooltip="Clasificación científica" w:history="1">
              <w:r w:rsidRPr="00026F49">
                <w:rPr>
                  <w:rStyle w:val="Hipervnculo"/>
                  <w:rFonts w:ascii="Arial" w:hAnsi="Arial" w:cs="Arial"/>
                  <w:b/>
                  <w:bCs/>
                  <w:color w:val="0B0080"/>
                  <w:sz w:val="24"/>
                  <w:szCs w:val="24"/>
                </w:rPr>
                <w:t>Clasificación científica</w:t>
              </w:r>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3" w:tooltip="Reino (biología)" w:history="1">
              <w:r w:rsidRPr="00026F49">
                <w:rPr>
                  <w:rStyle w:val="Hipervnculo"/>
                  <w:rFonts w:ascii="Arial" w:hAnsi="Arial" w:cs="Arial"/>
                  <w:color w:val="0B0080"/>
                  <w:sz w:val="24"/>
                  <w:szCs w:val="24"/>
                </w:rPr>
                <w:t>Reino</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4" w:tooltip="Plantae" w:history="1">
              <w:proofErr w:type="spellStart"/>
              <w:r w:rsidRPr="00026F49">
                <w:rPr>
                  <w:rStyle w:val="Hipervnculo"/>
                  <w:rFonts w:ascii="Arial" w:hAnsi="Arial" w:cs="Arial"/>
                  <w:i/>
                  <w:iCs/>
                  <w:color w:val="0B0080"/>
                  <w:sz w:val="24"/>
                  <w:szCs w:val="24"/>
                </w:rPr>
                <w:t>Plantae</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5" w:tooltip="División (biología)" w:history="1">
              <w:r w:rsidRPr="00026F49">
                <w:rPr>
                  <w:rStyle w:val="Hipervnculo"/>
                  <w:rFonts w:ascii="Arial" w:hAnsi="Arial" w:cs="Arial"/>
                  <w:color w:val="0B0080"/>
                  <w:sz w:val="24"/>
                  <w:szCs w:val="24"/>
                </w:rPr>
                <w:t>División</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6" w:tooltip="Magnoliophyta" w:history="1">
              <w:proofErr w:type="spellStart"/>
              <w:r w:rsidRPr="00026F49">
                <w:rPr>
                  <w:rStyle w:val="Hipervnculo"/>
                  <w:rFonts w:ascii="Arial" w:hAnsi="Arial" w:cs="Arial"/>
                  <w:i/>
                  <w:iCs/>
                  <w:color w:val="0B0080"/>
                  <w:sz w:val="24"/>
                  <w:szCs w:val="24"/>
                </w:rPr>
                <w:t>Magnoliophyta</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7" w:tooltip="Clase (biología)" w:history="1">
              <w:r w:rsidRPr="00026F49">
                <w:rPr>
                  <w:rStyle w:val="Hipervnculo"/>
                  <w:rFonts w:ascii="Arial" w:hAnsi="Arial" w:cs="Arial"/>
                  <w:color w:val="0B0080"/>
                  <w:sz w:val="24"/>
                  <w:szCs w:val="24"/>
                </w:rPr>
                <w:t>Clase</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8" w:tooltip="Magnoliopsida" w:history="1">
              <w:proofErr w:type="spellStart"/>
              <w:r w:rsidRPr="00026F49">
                <w:rPr>
                  <w:rStyle w:val="Hipervnculo"/>
                  <w:rFonts w:ascii="Arial" w:hAnsi="Arial" w:cs="Arial"/>
                  <w:i/>
                  <w:iCs/>
                  <w:color w:val="0B0080"/>
                  <w:sz w:val="24"/>
                  <w:szCs w:val="24"/>
                </w:rPr>
                <w:t>Magnoliopsida</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r w:rsidRPr="00026F49">
              <w:rPr>
                <w:rFonts w:ascii="Arial" w:hAnsi="Arial" w:cs="Arial"/>
                <w:color w:val="000000"/>
                <w:sz w:val="24"/>
                <w:szCs w:val="24"/>
              </w:rPr>
              <w:t>Subclase:</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39" w:tooltip="Dilleniidae" w:history="1">
              <w:proofErr w:type="spellStart"/>
              <w:r w:rsidRPr="00026F49">
                <w:rPr>
                  <w:rStyle w:val="Hipervnculo"/>
                  <w:rFonts w:ascii="Arial" w:hAnsi="Arial" w:cs="Arial"/>
                  <w:i/>
                  <w:iCs/>
                  <w:color w:val="0B0080"/>
                  <w:sz w:val="24"/>
                  <w:szCs w:val="24"/>
                </w:rPr>
                <w:t>Dilleniidae</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0" w:tooltip="Orden (biología)" w:history="1">
              <w:r w:rsidRPr="00026F49">
                <w:rPr>
                  <w:rStyle w:val="Hipervnculo"/>
                  <w:rFonts w:ascii="Arial" w:hAnsi="Arial" w:cs="Arial"/>
                  <w:color w:val="0B0080"/>
                  <w:sz w:val="24"/>
                  <w:szCs w:val="24"/>
                </w:rPr>
                <w:t>Orden</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1" w:tooltip="Malvales" w:history="1">
              <w:r w:rsidRPr="00026F49">
                <w:rPr>
                  <w:rStyle w:val="Hipervnculo"/>
                  <w:rFonts w:ascii="Arial" w:hAnsi="Arial" w:cs="Arial"/>
                  <w:i/>
                  <w:iCs/>
                  <w:color w:val="0B0080"/>
                  <w:sz w:val="24"/>
                  <w:szCs w:val="24"/>
                </w:rPr>
                <w:t>Malvales</w:t>
              </w:r>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2" w:tooltip="Familia (biología)" w:history="1">
              <w:r w:rsidRPr="00026F49">
                <w:rPr>
                  <w:rStyle w:val="Hipervnculo"/>
                  <w:rFonts w:ascii="Arial" w:hAnsi="Arial" w:cs="Arial"/>
                  <w:color w:val="0B0080"/>
                  <w:sz w:val="24"/>
                  <w:szCs w:val="24"/>
                </w:rPr>
                <w:t>Familia</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3" w:tooltip="Malvaceae" w:history="1">
              <w:proofErr w:type="spellStart"/>
              <w:r w:rsidRPr="00026F49">
                <w:rPr>
                  <w:rStyle w:val="Hipervnculo"/>
                  <w:rFonts w:ascii="Arial" w:hAnsi="Arial" w:cs="Arial"/>
                  <w:i/>
                  <w:iCs/>
                  <w:color w:val="0B0080"/>
                  <w:sz w:val="24"/>
                  <w:szCs w:val="24"/>
                </w:rPr>
                <w:t>Malvaceae</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r w:rsidRPr="00026F49">
              <w:rPr>
                <w:rFonts w:ascii="Arial" w:hAnsi="Arial" w:cs="Arial"/>
                <w:color w:val="000000"/>
                <w:sz w:val="24"/>
                <w:szCs w:val="24"/>
              </w:rPr>
              <w:t>Subfamilia:</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4" w:tooltip="Malvoideae" w:history="1">
              <w:proofErr w:type="spellStart"/>
              <w:r w:rsidRPr="00026F49">
                <w:rPr>
                  <w:rStyle w:val="Hipervnculo"/>
                  <w:rFonts w:ascii="Arial" w:hAnsi="Arial" w:cs="Arial"/>
                  <w:i/>
                  <w:iCs/>
                  <w:color w:val="0B0080"/>
                  <w:sz w:val="24"/>
                  <w:szCs w:val="24"/>
                </w:rPr>
                <w:t>Malvoideae</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5" w:tooltip="Género (biología)" w:history="1">
              <w:r w:rsidRPr="00026F49">
                <w:rPr>
                  <w:rStyle w:val="Hipervnculo"/>
                  <w:rFonts w:ascii="Arial" w:hAnsi="Arial" w:cs="Arial"/>
                  <w:color w:val="0B0080"/>
                  <w:sz w:val="24"/>
                  <w:szCs w:val="24"/>
                </w:rPr>
                <w:t>Género</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6" w:tooltip="Hibiscus" w:history="1">
              <w:proofErr w:type="spellStart"/>
              <w:r w:rsidRPr="00026F49">
                <w:rPr>
                  <w:rStyle w:val="Hipervnculo"/>
                  <w:rFonts w:ascii="Arial" w:hAnsi="Arial" w:cs="Arial"/>
                  <w:i/>
                  <w:iCs/>
                  <w:color w:val="0B0080"/>
                  <w:sz w:val="24"/>
                  <w:szCs w:val="24"/>
                </w:rPr>
                <w:t>Hibiscus</w:t>
              </w:r>
              <w:proofErr w:type="spellEnd"/>
            </w:hyperlink>
          </w:p>
        </w:tc>
      </w:tr>
      <w:tr w:rsidR="007B7614" w:rsidRPr="00026F49" w:rsidTr="007B7614">
        <w:trPr>
          <w:tblCellSpacing w:w="15" w:type="dxa"/>
        </w:trPr>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hyperlink r:id="rId47" w:tooltip="Especie" w:history="1">
              <w:r w:rsidRPr="00026F49">
                <w:rPr>
                  <w:rStyle w:val="Hipervnculo"/>
                  <w:rFonts w:ascii="Arial" w:hAnsi="Arial" w:cs="Arial"/>
                  <w:color w:val="0B0080"/>
                  <w:sz w:val="24"/>
                  <w:szCs w:val="24"/>
                </w:rPr>
                <w:t>Especie</w:t>
              </w:r>
            </w:hyperlink>
            <w:r w:rsidRPr="00026F49">
              <w:rPr>
                <w:rFonts w:ascii="Arial" w:hAnsi="Arial" w:cs="Arial"/>
                <w:color w:val="000000"/>
                <w:sz w:val="24"/>
                <w:szCs w:val="24"/>
              </w:rPr>
              <w:t>:</w:t>
            </w:r>
          </w:p>
        </w:tc>
        <w:tc>
          <w:tcPr>
            <w:tcW w:w="0" w:type="auto"/>
            <w:shd w:val="clear" w:color="auto" w:fill="F9F9F9"/>
            <w:hideMark/>
          </w:tcPr>
          <w:p w:rsidR="007B7614" w:rsidRPr="00026F49" w:rsidRDefault="007B7614">
            <w:pPr>
              <w:spacing w:before="120" w:after="168" w:line="336" w:lineRule="atLeast"/>
              <w:rPr>
                <w:rFonts w:ascii="Arial" w:hAnsi="Arial" w:cs="Arial"/>
                <w:color w:val="000000"/>
                <w:sz w:val="24"/>
                <w:szCs w:val="24"/>
              </w:rPr>
            </w:pPr>
            <w:r w:rsidRPr="00026F49">
              <w:rPr>
                <w:rFonts w:ascii="Arial" w:hAnsi="Arial" w:cs="Arial"/>
                <w:i/>
                <w:iCs/>
                <w:color w:val="000000"/>
                <w:sz w:val="24"/>
                <w:szCs w:val="24"/>
              </w:rPr>
              <w:t>H. rosa-</w:t>
            </w:r>
            <w:proofErr w:type="spellStart"/>
            <w:r w:rsidRPr="00026F49">
              <w:rPr>
                <w:rFonts w:ascii="Arial" w:hAnsi="Arial" w:cs="Arial"/>
                <w:i/>
                <w:iCs/>
                <w:color w:val="000000"/>
                <w:sz w:val="24"/>
                <w:szCs w:val="24"/>
              </w:rPr>
              <w:t>sinensis</w:t>
            </w:r>
            <w:proofErr w:type="spellEnd"/>
          </w:p>
        </w:tc>
      </w:tr>
      <w:tr w:rsidR="007B7614" w:rsidRPr="00026F49" w:rsidTr="007B7614">
        <w:trPr>
          <w:tblCellSpacing w:w="15" w:type="dxa"/>
        </w:trPr>
        <w:tc>
          <w:tcPr>
            <w:tcW w:w="0" w:type="auto"/>
            <w:gridSpan w:val="2"/>
            <w:shd w:val="clear" w:color="auto" w:fill="90EE90"/>
            <w:hideMark/>
          </w:tcPr>
          <w:p w:rsidR="007B7614" w:rsidRPr="00026F49" w:rsidRDefault="007B7614">
            <w:pPr>
              <w:spacing w:before="120" w:after="168" w:line="336" w:lineRule="atLeast"/>
              <w:jc w:val="center"/>
              <w:rPr>
                <w:rFonts w:ascii="Arial" w:hAnsi="Arial" w:cs="Arial"/>
                <w:b/>
                <w:bCs/>
                <w:color w:val="000000"/>
                <w:sz w:val="24"/>
                <w:szCs w:val="24"/>
              </w:rPr>
            </w:pPr>
            <w:hyperlink r:id="rId48" w:tooltip="Nomenclatura binomial" w:history="1">
              <w:r w:rsidRPr="00026F49">
                <w:rPr>
                  <w:rStyle w:val="Hipervnculo"/>
                  <w:rFonts w:ascii="Arial" w:hAnsi="Arial" w:cs="Arial"/>
                  <w:b/>
                  <w:bCs/>
                  <w:color w:val="0B0080"/>
                  <w:sz w:val="24"/>
                  <w:szCs w:val="24"/>
                </w:rPr>
                <w:t>Nombre binomial</w:t>
              </w:r>
            </w:hyperlink>
          </w:p>
        </w:tc>
      </w:tr>
      <w:tr w:rsidR="007B7614" w:rsidRPr="00026F49" w:rsidTr="007B7614">
        <w:trPr>
          <w:tblCellSpacing w:w="15" w:type="dxa"/>
        </w:trPr>
        <w:tc>
          <w:tcPr>
            <w:tcW w:w="0" w:type="auto"/>
            <w:gridSpan w:val="2"/>
            <w:shd w:val="clear" w:color="auto" w:fill="F9F9F9"/>
            <w:hideMark/>
          </w:tcPr>
          <w:p w:rsidR="007B7614" w:rsidRPr="00026F49" w:rsidRDefault="007B7614">
            <w:pPr>
              <w:spacing w:before="120" w:after="168" w:line="336" w:lineRule="atLeast"/>
              <w:jc w:val="center"/>
              <w:rPr>
                <w:rFonts w:ascii="Arial" w:hAnsi="Arial" w:cs="Arial"/>
                <w:color w:val="000000"/>
                <w:sz w:val="24"/>
                <w:szCs w:val="24"/>
              </w:rPr>
            </w:pPr>
            <w:proofErr w:type="spellStart"/>
            <w:r w:rsidRPr="00026F49">
              <w:rPr>
                <w:rFonts w:ascii="Arial" w:hAnsi="Arial" w:cs="Arial"/>
                <w:b/>
                <w:bCs/>
                <w:i/>
                <w:iCs/>
                <w:color w:val="000000"/>
                <w:sz w:val="24"/>
                <w:szCs w:val="24"/>
              </w:rPr>
              <w:t>Hibiscus</w:t>
            </w:r>
            <w:proofErr w:type="spellEnd"/>
            <w:r w:rsidRPr="00026F49">
              <w:rPr>
                <w:rFonts w:ascii="Arial" w:hAnsi="Arial" w:cs="Arial"/>
                <w:b/>
                <w:bCs/>
                <w:i/>
                <w:iCs/>
                <w:color w:val="000000"/>
                <w:sz w:val="24"/>
                <w:szCs w:val="24"/>
              </w:rPr>
              <w:t xml:space="preserve"> rosa-</w:t>
            </w:r>
            <w:proofErr w:type="spellStart"/>
            <w:r w:rsidRPr="00026F49">
              <w:rPr>
                <w:rFonts w:ascii="Arial" w:hAnsi="Arial" w:cs="Arial"/>
                <w:b/>
                <w:bCs/>
                <w:i/>
                <w:iCs/>
                <w:color w:val="000000"/>
                <w:sz w:val="24"/>
                <w:szCs w:val="24"/>
              </w:rPr>
              <w:t>sinensis</w:t>
            </w:r>
            <w:proofErr w:type="spellEnd"/>
            <w:r w:rsidRPr="00026F49">
              <w:rPr>
                <w:rFonts w:ascii="Arial" w:hAnsi="Arial" w:cs="Arial"/>
                <w:color w:val="000000"/>
                <w:sz w:val="24"/>
                <w:szCs w:val="24"/>
              </w:rPr>
              <w:br/>
            </w:r>
            <w:hyperlink r:id="rId49" w:tooltip="Carlos Linneo" w:history="1">
              <w:r w:rsidRPr="00026F49">
                <w:rPr>
                  <w:rStyle w:val="Hipervnculo"/>
                  <w:rFonts w:ascii="Arial" w:hAnsi="Arial" w:cs="Arial"/>
                  <w:smallCaps/>
                  <w:color w:val="0B0080"/>
                  <w:sz w:val="24"/>
                  <w:szCs w:val="24"/>
                </w:rPr>
                <w:t>L.</w:t>
              </w:r>
            </w:hyperlink>
          </w:p>
        </w:tc>
      </w:tr>
    </w:tbl>
    <w:p w:rsidR="007B7614" w:rsidRPr="00026F49" w:rsidRDefault="007B7614" w:rsidP="00447F8E">
      <w:pPr>
        <w:shd w:val="clear" w:color="auto" w:fill="FFFFFF"/>
        <w:spacing w:after="0" w:line="270" w:lineRule="atLeast"/>
        <w:rPr>
          <w:ins w:id="5" w:author="Unknown"/>
          <w:rFonts w:ascii="Arial" w:eastAsia="Times New Roman" w:hAnsi="Arial" w:cs="Arial"/>
          <w:color w:val="333333"/>
          <w:sz w:val="24"/>
          <w:szCs w:val="24"/>
        </w:rPr>
      </w:pPr>
    </w:p>
    <w:p w:rsidR="00447F8E" w:rsidRPr="00026F49" w:rsidRDefault="00447F8E" w:rsidP="005150B3">
      <w:pPr>
        <w:pStyle w:val="Sinespaciado"/>
        <w:jc w:val="both"/>
        <w:rPr>
          <w:rFonts w:ascii="Arial" w:eastAsia="Times New Roman" w:hAnsi="Arial" w:cs="Arial"/>
          <w:color w:val="333333"/>
          <w:sz w:val="24"/>
          <w:szCs w:val="24"/>
          <w:lang w:val="es-CO" w:eastAsia="es-AR"/>
        </w:rPr>
      </w:pPr>
    </w:p>
    <w:p w:rsidR="00010E9A" w:rsidRPr="00026F49" w:rsidRDefault="00010E9A" w:rsidP="00152D6A">
      <w:pPr>
        <w:pStyle w:val="Citadestacada"/>
        <w:rPr>
          <w:rFonts w:ascii="Arial" w:hAnsi="Arial" w:cs="Arial"/>
          <w:i w:val="0"/>
          <w:sz w:val="24"/>
          <w:szCs w:val="24"/>
        </w:rPr>
      </w:pPr>
    </w:p>
    <w:p w:rsidR="005150B3" w:rsidRPr="00026F49" w:rsidRDefault="00152D6A" w:rsidP="00152D6A">
      <w:pPr>
        <w:pStyle w:val="Citadestacada"/>
        <w:numPr>
          <w:ilvl w:val="1"/>
          <w:numId w:val="1"/>
        </w:numPr>
        <w:rPr>
          <w:rFonts w:ascii="Arial" w:hAnsi="Arial" w:cs="Arial"/>
          <w:i w:val="0"/>
          <w:sz w:val="24"/>
          <w:szCs w:val="24"/>
          <w:lang w:val="es-MX"/>
        </w:rPr>
      </w:pPr>
      <w:r w:rsidRPr="00026F49">
        <w:rPr>
          <w:rFonts w:ascii="Arial" w:hAnsi="Arial" w:cs="Arial"/>
          <w:i w:val="0"/>
          <w:sz w:val="24"/>
          <w:szCs w:val="24"/>
        </w:rPr>
        <w:t xml:space="preserve"> </w:t>
      </w:r>
      <w:r w:rsidR="005150B3" w:rsidRPr="00026F49">
        <w:rPr>
          <w:rFonts w:ascii="Arial" w:hAnsi="Arial" w:cs="Arial"/>
          <w:i w:val="0"/>
          <w:sz w:val="24"/>
          <w:szCs w:val="24"/>
          <w:lang w:val="es-MX"/>
        </w:rPr>
        <w:t xml:space="preserve"> MARCO LEGAL</w:t>
      </w:r>
    </w:p>
    <w:p w:rsidR="005150B3" w:rsidRPr="00026F49" w:rsidRDefault="005150B3" w:rsidP="005150B3">
      <w:pPr>
        <w:rPr>
          <w:rFonts w:ascii="Arial" w:hAnsi="Arial" w:cs="Arial"/>
          <w:b/>
          <w:sz w:val="24"/>
          <w:szCs w:val="24"/>
          <w:lang w:val="es-MX"/>
        </w:rPr>
      </w:pPr>
    </w:p>
    <w:p w:rsidR="005150B3" w:rsidRPr="00026F49" w:rsidRDefault="005150B3" w:rsidP="00152D6A">
      <w:pPr>
        <w:pStyle w:val="Citadestacada"/>
        <w:rPr>
          <w:rFonts w:ascii="Arial" w:hAnsi="Arial" w:cs="Arial"/>
          <w:i w:val="0"/>
          <w:sz w:val="24"/>
          <w:szCs w:val="24"/>
          <w:lang w:val="es-MX"/>
        </w:rPr>
      </w:pPr>
      <w:r w:rsidRPr="00026F49">
        <w:rPr>
          <w:rFonts w:ascii="Arial" w:hAnsi="Arial" w:cs="Arial"/>
          <w:i w:val="0"/>
          <w:sz w:val="24"/>
          <w:szCs w:val="24"/>
          <w:lang w:val="es-MX"/>
        </w:rPr>
        <w:t xml:space="preserve"> NORMAS AMBIENTALES</w:t>
      </w:r>
    </w:p>
    <w:p w:rsidR="005150B3" w:rsidRPr="00026F49" w:rsidRDefault="005150B3" w:rsidP="005150B3">
      <w:pPr>
        <w:pStyle w:val="Textoindependiente"/>
        <w:tabs>
          <w:tab w:val="left" w:pos="0"/>
        </w:tabs>
        <w:spacing w:line="360" w:lineRule="auto"/>
        <w:rPr>
          <w:rFonts w:ascii="Arial" w:hAnsi="Arial" w:cs="Arial"/>
          <w:b/>
        </w:rPr>
      </w:pPr>
    </w:p>
    <w:p w:rsidR="005150B3" w:rsidRPr="00026F49" w:rsidRDefault="005150B3" w:rsidP="005150B3">
      <w:pPr>
        <w:pStyle w:val="Textoindependiente"/>
        <w:tabs>
          <w:tab w:val="left" w:pos="0"/>
        </w:tabs>
        <w:rPr>
          <w:rFonts w:ascii="Arial" w:hAnsi="Arial" w:cs="Arial"/>
        </w:rPr>
      </w:pPr>
      <w:r w:rsidRPr="00026F49">
        <w:rPr>
          <w:rFonts w:ascii="Arial" w:hAnsi="Arial" w:cs="Arial"/>
        </w:rPr>
        <w:t>En 1991, se elevó la protección del medio ambiente como fruto de la nueva Constitución Política Colombiana, la protección medio ambiental tomó una nueva dimensión, elevándola a la categoría de derecho colectivo y dotándola de mecanismos de protección por parte de los ciudadanos, en particular, a través de las acciones populares o de grupo y del uso de las acciones de tutela y de cumplimiento.</w:t>
      </w:r>
    </w:p>
    <w:p w:rsidR="005150B3" w:rsidRPr="00026F49" w:rsidRDefault="005150B3" w:rsidP="005150B3">
      <w:pPr>
        <w:pStyle w:val="Textoindependiente"/>
        <w:tabs>
          <w:tab w:val="left" w:pos="0"/>
        </w:tabs>
        <w:spacing w:line="360" w:lineRule="auto"/>
        <w:rPr>
          <w:rFonts w:ascii="Arial" w:hAnsi="Arial" w:cs="Arial"/>
          <w:lang w:val="es-MX"/>
        </w:rPr>
      </w:pPr>
      <w:r w:rsidRPr="00026F49">
        <w:rPr>
          <w:rFonts w:ascii="Arial" w:hAnsi="Arial" w:cs="Arial"/>
          <w:lang w:val="es-MX"/>
        </w:rPr>
        <w:t xml:space="preserve"> </w:t>
      </w:r>
    </w:p>
    <w:p w:rsidR="005150B3" w:rsidRPr="00026F49" w:rsidRDefault="005150B3" w:rsidP="005150B3">
      <w:pPr>
        <w:pStyle w:val="Textoindependiente"/>
        <w:tabs>
          <w:tab w:val="left" w:pos="0"/>
        </w:tabs>
        <w:rPr>
          <w:rFonts w:ascii="Arial" w:hAnsi="Arial" w:cs="Arial"/>
        </w:rPr>
      </w:pPr>
      <w:r w:rsidRPr="00026F49">
        <w:rPr>
          <w:rFonts w:ascii="Arial" w:hAnsi="Arial" w:cs="Arial"/>
        </w:rPr>
        <w:t>La legislación ambiental en Colombia ha sufrido un destacado proceso, partiendo de la Convención de Estocolmo en 1972, cuyos principios se acogieron en el CÓDIGO de los Recursos Naturales Renovables y de Protección al Medio Ambiente (DECRETO LEY 2811 de 1974).</w:t>
      </w:r>
    </w:p>
    <w:p w:rsidR="005150B3" w:rsidRPr="00026F49" w:rsidRDefault="005150B3" w:rsidP="005150B3">
      <w:pPr>
        <w:pStyle w:val="Textoindependiente"/>
        <w:tabs>
          <w:tab w:val="left" w:pos="0"/>
        </w:tabs>
        <w:rPr>
          <w:rFonts w:ascii="Arial" w:hAnsi="Arial" w:cs="Arial"/>
        </w:rPr>
      </w:pPr>
    </w:p>
    <w:p w:rsidR="005150B3" w:rsidRPr="00026F49" w:rsidRDefault="005150B3" w:rsidP="005150B3">
      <w:pPr>
        <w:pStyle w:val="Textoindependiente"/>
        <w:tabs>
          <w:tab w:val="left" w:pos="0"/>
        </w:tabs>
        <w:rPr>
          <w:rFonts w:ascii="Arial" w:hAnsi="Arial" w:cs="Arial"/>
        </w:rPr>
      </w:pPr>
    </w:p>
    <w:p w:rsidR="005150B3" w:rsidRPr="00026F49" w:rsidRDefault="005150B3" w:rsidP="005150B3">
      <w:pPr>
        <w:pStyle w:val="Textoindependiente"/>
        <w:tabs>
          <w:tab w:val="left" w:pos="0"/>
        </w:tabs>
        <w:rPr>
          <w:rFonts w:ascii="Arial" w:hAnsi="Arial" w:cs="Arial"/>
        </w:rPr>
      </w:pPr>
      <w:r w:rsidRPr="00026F49">
        <w:rPr>
          <w:rFonts w:ascii="Arial" w:hAnsi="Arial" w:cs="Arial"/>
        </w:rPr>
        <w:t>En 1992 se realizó en Río de Janeiro la Conferencia de las Naciones Unidas sobre medio ambiente y desarrollo, se expidió la LEY 99 de 1993, en el cual se conformó el Sistema Nacional Ambiental (SINA) y creó el Ministerio del Medio Ambiente como un ente rector. El objetivo de ésta Ley es darle a la gestión ambiental en Colombia un nuevo enf</w:t>
      </w:r>
      <w:r w:rsidR="00F8605A" w:rsidRPr="00026F49">
        <w:rPr>
          <w:rFonts w:ascii="Arial" w:hAnsi="Arial" w:cs="Arial"/>
        </w:rPr>
        <w:t xml:space="preserve">oque el cual sea más sistemático, descentralizado, participativo, </w:t>
      </w:r>
      <w:proofErr w:type="spellStart"/>
      <w:r w:rsidR="00F8605A" w:rsidRPr="00026F49">
        <w:rPr>
          <w:rFonts w:ascii="Arial" w:hAnsi="Arial" w:cs="Arial"/>
        </w:rPr>
        <w:t>multitécnico</w:t>
      </w:r>
      <w:proofErr w:type="spellEnd"/>
      <w:r w:rsidRPr="00026F49">
        <w:rPr>
          <w:rFonts w:ascii="Arial" w:hAnsi="Arial" w:cs="Arial"/>
        </w:rPr>
        <w:t xml:space="preserve"> y pluricultural.</w:t>
      </w:r>
    </w:p>
    <w:p w:rsidR="005150B3" w:rsidRPr="00026F49" w:rsidRDefault="005150B3" w:rsidP="005150B3">
      <w:pPr>
        <w:pStyle w:val="Textoindependiente"/>
        <w:tabs>
          <w:tab w:val="left" w:pos="0"/>
        </w:tabs>
        <w:jc w:val="left"/>
        <w:rPr>
          <w:rFonts w:ascii="Arial" w:hAnsi="Arial" w:cs="Arial"/>
        </w:rPr>
      </w:pPr>
    </w:p>
    <w:p w:rsidR="005150B3" w:rsidRPr="00026F49" w:rsidRDefault="005150B3" w:rsidP="005150B3">
      <w:pPr>
        <w:pStyle w:val="Textoindependiente"/>
        <w:tabs>
          <w:tab w:val="left" w:pos="0"/>
        </w:tabs>
        <w:rPr>
          <w:rFonts w:ascii="Arial" w:hAnsi="Arial" w:cs="Arial"/>
        </w:rPr>
      </w:pPr>
      <w:r w:rsidRPr="00026F49">
        <w:rPr>
          <w:rFonts w:ascii="Arial" w:hAnsi="Arial" w:cs="Arial"/>
        </w:rPr>
        <w:t>En el CÓDIGO de los Recursos Naturales y Normas de Protección Ambiental, el DECRETO 2811 de 1974, el Artículo 1 hace referencia que “Él ambiente es patrimonio común. El Estado y los particulares deben participar en su preservación y manejo, que son de utilidad pública e interés social.”</w:t>
      </w:r>
    </w:p>
    <w:p w:rsidR="005150B3" w:rsidRPr="00026F49" w:rsidRDefault="005150B3" w:rsidP="005150B3">
      <w:pPr>
        <w:pStyle w:val="Textoindependiente"/>
        <w:tabs>
          <w:tab w:val="left" w:pos="0"/>
        </w:tabs>
        <w:rPr>
          <w:rFonts w:ascii="Arial" w:hAnsi="Arial" w:cs="Arial"/>
        </w:rPr>
      </w:pPr>
    </w:p>
    <w:p w:rsidR="005150B3" w:rsidRPr="00026F49" w:rsidRDefault="005150B3" w:rsidP="005150B3">
      <w:pPr>
        <w:pStyle w:val="Textoindependiente"/>
        <w:tabs>
          <w:tab w:val="left" w:pos="0"/>
        </w:tabs>
        <w:rPr>
          <w:rFonts w:ascii="Arial" w:hAnsi="Arial" w:cs="Arial"/>
        </w:rPr>
      </w:pPr>
      <w:r w:rsidRPr="00026F49">
        <w:rPr>
          <w:rFonts w:ascii="Arial" w:hAnsi="Arial" w:cs="Arial"/>
        </w:rPr>
        <w:t>El  CÓDIGO antes mencionado, los Artículos 7 y 8 manifiestan que toda persona tiene derecho a disfrutar del ambiente sano y menciona los factores que deterioran el ambiente.</w:t>
      </w:r>
    </w:p>
    <w:p w:rsidR="0089463F" w:rsidRPr="00026F49" w:rsidRDefault="0089463F"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152D6A" w:rsidRPr="00026F49" w:rsidRDefault="00152D6A" w:rsidP="005150B3">
      <w:pPr>
        <w:pStyle w:val="Textoindependiente"/>
        <w:tabs>
          <w:tab w:val="left" w:pos="0"/>
        </w:tabs>
        <w:rPr>
          <w:rFonts w:ascii="Arial" w:hAnsi="Arial" w:cs="Arial"/>
        </w:rPr>
      </w:pPr>
    </w:p>
    <w:p w:rsidR="005150B3" w:rsidRPr="00026F49" w:rsidRDefault="005150B3" w:rsidP="005150B3">
      <w:pPr>
        <w:pStyle w:val="Textoindependiente"/>
        <w:tabs>
          <w:tab w:val="left" w:pos="0"/>
        </w:tabs>
        <w:rPr>
          <w:rFonts w:ascii="Arial" w:hAnsi="Arial" w:cs="Arial"/>
          <w:b/>
        </w:rPr>
      </w:pPr>
    </w:p>
    <w:p w:rsidR="005150B3" w:rsidRPr="00026F49" w:rsidRDefault="00152D6A" w:rsidP="00152D6A">
      <w:pPr>
        <w:pStyle w:val="Citadestacada"/>
        <w:numPr>
          <w:ilvl w:val="0"/>
          <w:numId w:val="1"/>
        </w:numPr>
        <w:rPr>
          <w:rFonts w:ascii="Arial" w:hAnsi="Arial" w:cs="Arial"/>
          <w:i w:val="0"/>
          <w:sz w:val="24"/>
          <w:szCs w:val="24"/>
        </w:rPr>
      </w:pPr>
      <w:r w:rsidRPr="00026F49">
        <w:rPr>
          <w:rFonts w:ascii="Arial" w:hAnsi="Arial" w:cs="Arial"/>
          <w:i w:val="0"/>
          <w:sz w:val="24"/>
          <w:szCs w:val="24"/>
        </w:rPr>
        <w:t xml:space="preserve"> </w:t>
      </w:r>
      <w:r w:rsidR="00E37601" w:rsidRPr="00026F49">
        <w:rPr>
          <w:rFonts w:ascii="Arial" w:hAnsi="Arial" w:cs="Arial"/>
          <w:i w:val="0"/>
          <w:sz w:val="24"/>
          <w:szCs w:val="24"/>
        </w:rPr>
        <w:t>CRONOGRAMA DE ACTIVIDADES</w:t>
      </w:r>
    </w:p>
    <w:p w:rsidR="005150B3" w:rsidRPr="00026F49" w:rsidRDefault="005150B3" w:rsidP="005150B3">
      <w:pPr>
        <w:pStyle w:val="Textoindependiente"/>
        <w:tabs>
          <w:tab w:val="left" w:pos="0"/>
        </w:tabs>
        <w:rPr>
          <w:rFonts w:ascii="Arial" w:hAnsi="Arial" w:cs="Arial"/>
          <w:b/>
        </w:rPr>
      </w:pPr>
    </w:p>
    <w:p w:rsidR="005150B3" w:rsidRPr="00026F49" w:rsidRDefault="005150B3" w:rsidP="005150B3">
      <w:pPr>
        <w:pStyle w:val="Textoindependiente"/>
        <w:tabs>
          <w:tab w:val="left" w:pos="0"/>
        </w:tabs>
        <w:rPr>
          <w:rFonts w:ascii="Arial" w:hAnsi="Arial" w:cs="Arial"/>
          <w:b/>
        </w:rPr>
      </w:pPr>
    </w:p>
    <w:tbl>
      <w:tblPr>
        <w:tblStyle w:val="Tablaconcuadrcula"/>
        <w:tblW w:w="0" w:type="auto"/>
        <w:tblLook w:val="04A0" w:firstRow="1" w:lastRow="0" w:firstColumn="1" w:lastColumn="0" w:noHBand="0" w:noVBand="1"/>
      </w:tblPr>
      <w:tblGrid>
        <w:gridCol w:w="1724"/>
        <w:gridCol w:w="2204"/>
        <w:gridCol w:w="2097"/>
        <w:gridCol w:w="1776"/>
        <w:gridCol w:w="1093"/>
      </w:tblGrid>
      <w:tr w:rsidR="00F41CE0" w:rsidRPr="00026F49" w:rsidTr="00376D8C">
        <w:tc>
          <w:tcPr>
            <w:tcW w:w="1523" w:type="dxa"/>
          </w:tcPr>
          <w:p w:rsidR="00376D8C" w:rsidRPr="00026F49" w:rsidRDefault="00376D8C" w:rsidP="005150B3">
            <w:pPr>
              <w:pStyle w:val="Textoindependiente"/>
              <w:tabs>
                <w:tab w:val="left" w:pos="0"/>
              </w:tabs>
              <w:rPr>
                <w:rFonts w:ascii="Arial" w:hAnsi="Arial" w:cs="Arial"/>
                <w:b/>
              </w:rPr>
            </w:pPr>
            <w:r w:rsidRPr="00026F49">
              <w:rPr>
                <w:rFonts w:ascii="Arial" w:hAnsi="Arial" w:cs="Arial"/>
                <w:b/>
              </w:rPr>
              <w:t>ACTIVIDAD</w:t>
            </w:r>
          </w:p>
        </w:tc>
        <w:tc>
          <w:tcPr>
            <w:tcW w:w="2204" w:type="dxa"/>
          </w:tcPr>
          <w:p w:rsidR="00376D8C" w:rsidRPr="00026F49" w:rsidRDefault="00376D8C" w:rsidP="005150B3">
            <w:pPr>
              <w:pStyle w:val="Textoindependiente"/>
              <w:tabs>
                <w:tab w:val="left" w:pos="0"/>
              </w:tabs>
              <w:rPr>
                <w:rFonts w:ascii="Arial" w:hAnsi="Arial" w:cs="Arial"/>
                <w:b/>
              </w:rPr>
            </w:pPr>
            <w:r w:rsidRPr="00026F49">
              <w:rPr>
                <w:rFonts w:ascii="Arial" w:hAnsi="Arial" w:cs="Arial"/>
                <w:b/>
              </w:rPr>
              <w:t>RESPONSABLES</w:t>
            </w:r>
          </w:p>
        </w:tc>
        <w:tc>
          <w:tcPr>
            <w:tcW w:w="2097" w:type="dxa"/>
          </w:tcPr>
          <w:p w:rsidR="00376D8C" w:rsidRPr="00026F49" w:rsidRDefault="00376D8C" w:rsidP="005150B3">
            <w:pPr>
              <w:pStyle w:val="Textoindependiente"/>
              <w:tabs>
                <w:tab w:val="left" w:pos="0"/>
              </w:tabs>
              <w:rPr>
                <w:rFonts w:ascii="Arial" w:hAnsi="Arial" w:cs="Arial"/>
                <w:b/>
              </w:rPr>
            </w:pPr>
            <w:r w:rsidRPr="00026F49">
              <w:rPr>
                <w:rFonts w:ascii="Arial" w:hAnsi="Arial" w:cs="Arial"/>
                <w:b/>
              </w:rPr>
              <w:t>BENEFICIARIOS</w:t>
            </w:r>
          </w:p>
        </w:tc>
        <w:tc>
          <w:tcPr>
            <w:tcW w:w="1776" w:type="dxa"/>
          </w:tcPr>
          <w:p w:rsidR="00376D8C" w:rsidRPr="00026F49" w:rsidRDefault="00376D8C" w:rsidP="005150B3">
            <w:pPr>
              <w:pStyle w:val="Textoindependiente"/>
              <w:tabs>
                <w:tab w:val="left" w:pos="0"/>
              </w:tabs>
              <w:rPr>
                <w:rFonts w:ascii="Arial" w:hAnsi="Arial" w:cs="Arial"/>
                <w:b/>
              </w:rPr>
            </w:pPr>
            <w:r w:rsidRPr="00026F49">
              <w:rPr>
                <w:rFonts w:ascii="Arial" w:hAnsi="Arial" w:cs="Arial"/>
                <w:b/>
              </w:rPr>
              <w:t>MATERIALES</w:t>
            </w:r>
          </w:p>
        </w:tc>
        <w:tc>
          <w:tcPr>
            <w:tcW w:w="1093" w:type="dxa"/>
          </w:tcPr>
          <w:p w:rsidR="00376D8C" w:rsidRPr="00026F49" w:rsidRDefault="00376D8C" w:rsidP="005150B3">
            <w:pPr>
              <w:pStyle w:val="Textoindependiente"/>
              <w:tabs>
                <w:tab w:val="left" w:pos="0"/>
              </w:tabs>
              <w:rPr>
                <w:rFonts w:ascii="Arial" w:hAnsi="Arial" w:cs="Arial"/>
                <w:b/>
              </w:rPr>
            </w:pPr>
            <w:r w:rsidRPr="00026F49">
              <w:rPr>
                <w:rFonts w:ascii="Arial" w:hAnsi="Arial" w:cs="Arial"/>
                <w:b/>
              </w:rPr>
              <w:t>FECHA</w:t>
            </w:r>
          </w:p>
        </w:tc>
      </w:tr>
      <w:tr w:rsidR="00F41CE0" w:rsidRPr="00026F49" w:rsidTr="00376D8C">
        <w:tc>
          <w:tcPr>
            <w:tcW w:w="1523" w:type="dxa"/>
          </w:tcPr>
          <w:p w:rsidR="00376D8C" w:rsidRPr="00026F49" w:rsidRDefault="002726D3" w:rsidP="005150B3">
            <w:pPr>
              <w:pStyle w:val="Textoindependiente"/>
              <w:tabs>
                <w:tab w:val="left" w:pos="0"/>
              </w:tabs>
              <w:rPr>
                <w:rFonts w:ascii="Arial" w:hAnsi="Arial" w:cs="Arial"/>
              </w:rPr>
            </w:pPr>
            <w:r w:rsidRPr="00026F49">
              <w:rPr>
                <w:rFonts w:ascii="Arial" w:hAnsi="Arial" w:cs="Arial"/>
                <w:b/>
              </w:rPr>
              <w:t>1.</w:t>
            </w:r>
            <w:r w:rsidR="00376D8C" w:rsidRPr="00026F49">
              <w:rPr>
                <w:rFonts w:ascii="Arial" w:hAnsi="Arial" w:cs="Arial"/>
              </w:rPr>
              <w:t xml:space="preserve">Charlas de motivación para el cuidado y respeto de la naturaleza a estudiantes desde preescolar hasta grado </w:t>
            </w:r>
            <w:r w:rsidR="00F8605A" w:rsidRPr="00026F49">
              <w:rPr>
                <w:rFonts w:ascii="Arial" w:hAnsi="Arial" w:cs="Arial"/>
              </w:rPr>
              <w:t>11</w:t>
            </w:r>
            <w:r w:rsidR="00376D8C" w:rsidRPr="00026F49">
              <w:rPr>
                <w:rFonts w:ascii="Arial" w:hAnsi="Arial" w:cs="Arial"/>
              </w:rPr>
              <w:t>°</w:t>
            </w:r>
          </w:p>
        </w:tc>
        <w:tc>
          <w:tcPr>
            <w:tcW w:w="2204" w:type="dxa"/>
          </w:tcPr>
          <w:p w:rsidR="00376D8C" w:rsidRPr="00026F49" w:rsidRDefault="00F8605A" w:rsidP="005150B3">
            <w:pPr>
              <w:pStyle w:val="Textoindependiente"/>
              <w:tabs>
                <w:tab w:val="left" w:pos="0"/>
              </w:tabs>
              <w:rPr>
                <w:rFonts w:ascii="Arial" w:hAnsi="Arial" w:cs="Arial"/>
              </w:rPr>
            </w:pPr>
            <w:r w:rsidRPr="00026F49">
              <w:rPr>
                <w:rFonts w:ascii="Arial" w:hAnsi="Arial" w:cs="Arial"/>
              </w:rPr>
              <w:t>Profesores Comité Ambiental</w:t>
            </w:r>
          </w:p>
        </w:tc>
        <w:tc>
          <w:tcPr>
            <w:tcW w:w="2097" w:type="dxa"/>
          </w:tcPr>
          <w:p w:rsidR="00376D8C" w:rsidRPr="00026F49" w:rsidRDefault="002726D3" w:rsidP="005150B3">
            <w:pPr>
              <w:pStyle w:val="Textoindependiente"/>
              <w:tabs>
                <w:tab w:val="left" w:pos="0"/>
              </w:tabs>
              <w:rPr>
                <w:rFonts w:ascii="Arial" w:hAnsi="Arial" w:cs="Arial"/>
              </w:rPr>
            </w:pPr>
            <w:r w:rsidRPr="00026F49">
              <w:rPr>
                <w:rFonts w:ascii="Arial" w:hAnsi="Arial" w:cs="Arial"/>
              </w:rPr>
              <w:t>Estudiantes</w:t>
            </w:r>
          </w:p>
        </w:tc>
        <w:tc>
          <w:tcPr>
            <w:tcW w:w="1776" w:type="dxa"/>
          </w:tcPr>
          <w:p w:rsidR="00376D8C" w:rsidRPr="00026F49" w:rsidRDefault="002726D3" w:rsidP="005150B3">
            <w:pPr>
              <w:pStyle w:val="Textoindependiente"/>
              <w:tabs>
                <w:tab w:val="left" w:pos="0"/>
              </w:tabs>
              <w:rPr>
                <w:rFonts w:ascii="Arial" w:hAnsi="Arial" w:cs="Arial"/>
              </w:rPr>
            </w:pPr>
            <w:r w:rsidRPr="00026F49">
              <w:rPr>
                <w:rFonts w:ascii="Arial" w:hAnsi="Arial" w:cs="Arial"/>
              </w:rPr>
              <w:t>Carteles</w:t>
            </w:r>
          </w:p>
          <w:p w:rsidR="002726D3" w:rsidRPr="00026F49" w:rsidRDefault="002726D3" w:rsidP="005150B3">
            <w:pPr>
              <w:pStyle w:val="Textoindependiente"/>
              <w:tabs>
                <w:tab w:val="left" w:pos="0"/>
              </w:tabs>
              <w:rPr>
                <w:rFonts w:ascii="Arial" w:hAnsi="Arial" w:cs="Arial"/>
              </w:rPr>
            </w:pPr>
            <w:r w:rsidRPr="00026F49">
              <w:rPr>
                <w:rFonts w:ascii="Arial" w:hAnsi="Arial" w:cs="Arial"/>
              </w:rPr>
              <w:t>Cartulinas</w:t>
            </w:r>
          </w:p>
          <w:p w:rsidR="002726D3" w:rsidRPr="00026F49" w:rsidRDefault="002726D3" w:rsidP="005150B3">
            <w:pPr>
              <w:pStyle w:val="Textoindependiente"/>
              <w:tabs>
                <w:tab w:val="left" w:pos="0"/>
              </w:tabs>
              <w:rPr>
                <w:rFonts w:ascii="Arial" w:hAnsi="Arial" w:cs="Arial"/>
              </w:rPr>
            </w:pPr>
            <w:r w:rsidRPr="00026F49">
              <w:rPr>
                <w:rFonts w:ascii="Arial" w:hAnsi="Arial" w:cs="Arial"/>
              </w:rPr>
              <w:t>Marcadores</w:t>
            </w:r>
          </w:p>
          <w:p w:rsidR="002726D3" w:rsidRPr="00026F49" w:rsidRDefault="002726D3" w:rsidP="005150B3">
            <w:pPr>
              <w:pStyle w:val="Textoindependiente"/>
              <w:tabs>
                <w:tab w:val="left" w:pos="0"/>
              </w:tabs>
              <w:rPr>
                <w:rFonts w:ascii="Arial" w:hAnsi="Arial" w:cs="Arial"/>
              </w:rPr>
            </w:pPr>
            <w:r w:rsidRPr="00026F49">
              <w:rPr>
                <w:rFonts w:ascii="Arial" w:hAnsi="Arial" w:cs="Arial"/>
              </w:rPr>
              <w:t>Sonido</w:t>
            </w:r>
          </w:p>
          <w:p w:rsidR="002726D3" w:rsidRPr="00026F49" w:rsidRDefault="002726D3" w:rsidP="005150B3">
            <w:pPr>
              <w:pStyle w:val="Textoindependiente"/>
              <w:tabs>
                <w:tab w:val="left" w:pos="0"/>
              </w:tabs>
              <w:rPr>
                <w:rFonts w:ascii="Arial" w:hAnsi="Arial" w:cs="Arial"/>
              </w:rPr>
            </w:pPr>
          </w:p>
          <w:p w:rsidR="002726D3" w:rsidRPr="00026F49" w:rsidRDefault="002726D3" w:rsidP="005150B3">
            <w:pPr>
              <w:pStyle w:val="Textoindependiente"/>
              <w:tabs>
                <w:tab w:val="left" w:pos="0"/>
              </w:tabs>
              <w:rPr>
                <w:rFonts w:ascii="Arial" w:hAnsi="Arial" w:cs="Arial"/>
              </w:rPr>
            </w:pPr>
          </w:p>
        </w:tc>
        <w:tc>
          <w:tcPr>
            <w:tcW w:w="1093" w:type="dxa"/>
          </w:tcPr>
          <w:p w:rsidR="00376D8C" w:rsidRPr="00026F49" w:rsidRDefault="00F8605A" w:rsidP="005150B3">
            <w:pPr>
              <w:pStyle w:val="Textoindependiente"/>
              <w:tabs>
                <w:tab w:val="left" w:pos="0"/>
              </w:tabs>
              <w:rPr>
                <w:rFonts w:ascii="Arial" w:hAnsi="Arial" w:cs="Arial"/>
              </w:rPr>
            </w:pPr>
            <w:r w:rsidRPr="00026F49">
              <w:rPr>
                <w:rFonts w:ascii="Arial" w:hAnsi="Arial" w:cs="Arial"/>
              </w:rPr>
              <w:t>0</w:t>
            </w:r>
            <w:r w:rsidR="00467E5D" w:rsidRPr="00026F49">
              <w:rPr>
                <w:rFonts w:ascii="Arial" w:hAnsi="Arial" w:cs="Arial"/>
              </w:rPr>
              <w:t>5 de junio de 2013</w:t>
            </w:r>
          </w:p>
        </w:tc>
      </w:tr>
      <w:tr w:rsidR="00F41CE0" w:rsidRPr="00026F49" w:rsidTr="00376D8C">
        <w:tc>
          <w:tcPr>
            <w:tcW w:w="1523" w:type="dxa"/>
          </w:tcPr>
          <w:p w:rsidR="00376D8C" w:rsidRPr="00026F49" w:rsidRDefault="002726D3" w:rsidP="005150B3">
            <w:pPr>
              <w:pStyle w:val="Textoindependiente"/>
              <w:tabs>
                <w:tab w:val="left" w:pos="0"/>
              </w:tabs>
              <w:rPr>
                <w:rFonts w:ascii="Arial" w:hAnsi="Arial" w:cs="Arial"/>
              </w:rPr>
            </w:pPr>
            <w:r w:rsidRPr="00026F49">
              <w:rPr>
                <w:rFonts w:ascii="Arial" w:hAnsi="Arial" w:cs="Arial"/>
                <w:b/>
              </w:rPr>
              <w:t>2.</w:t>
            </w:r>
            <w:r w:rsidRPr="00026F49">
              <w:rPr>
                <w:rFonts w:ascii="Arial" w:hAnsi="Arial" w:cs="Arial"/>
              </w:rPr>
              <w:t>Recoleccion de plantas listas par</w:t>
            </w:r>
            <w:r w:rsidR="00F66BDE" w:rsidRPr="00026F49">
              <w:rPr>
                <w:rFonts w:ascii="Arial" w:hAnsi="Arial" w:cs="Arial"/>
              </w:rPr>
              <w:t>a</w:t>
            </w:r>
            <w:r w:rsidRPr="00026F49">
              <w:rPr>
                <w:rFonts w:ascii="Arial" w:hAnsi="Arial" w:cs="Arial"/>
              </w:rPr>
              <w:t xml:space="preserve"> trasplantes</w:t>
            </w:r>
          </w:p>
        </w:tc>
        <w:tc>
          <w:tcPr>
            <w:tcW w:w="2204" w:type="dxa"/>
          </w:tcPr>
          <w:p w:rsidR="002726D3" w:rsidRPr="00026F49" w:rsidRDefault="00F66BDE" w:rsidP="005150B3">
            <w:pPr>
              <w:pStyle w:val="Textoindependiente"/>
              <w:tabs>
                <w:tab w:val="left" w:pos="0"/>
              </w:tabs>
              <w:rPr>
                <w:rFonts w:ascii="Arial" w:hAnsi="Arial" w:cs="Arial"/>
                <w:b/>
              </w:rPr>
            </w:pPr>
            <w:r w:rsidRPr="00026F49">
              <w:rPr>
                <w:rFonts w:ascii="Arial" w:hAnsi="Arial" w:cs="Arial"/>
              </w:rPr>
              <w:t>Profesores y Comité Ecológico</w:t>
            </w:r>
          </w:p>
        </w:tc>
        <w:tc>
          <w:tcPr>
            <w:tcW w:w="2097" w:type="dxa"/>
          </w:tcPr>
          <w:p w:rsidR="00376D8C" w:rsidRPr="00026F49" w:rsidRDefault="00F66BDE" w:rsidP="005150B3">
            <w:pPr>
              <w:pStyle w:val="Textoindependiente"/>
              <w:tabs>
                <w:tab w:val="left" w:pos="0"/>
              </w:tabs>
              <w:rPr>
                <w:rFonts w:ascii="Arial" w:hAnsi="Arial" w:cs="Arial"/>
                <w:b/>
              </w:rPr>
            </w:pPr>
            <w:r w:rsidRPr="00026F49">
              <w:rPr>
                <w:rFonts w:ascii="Arial" w:hAnsi="Arial" w:cs="Arial"/>
              </w:rPr>
              <w:t>Estudiantes</w:t>
            </w:r>
          </w:p>
        </w:tc>
        <w:tc>
          <w:tcPr>
            <w:tcW w:w="1776" w:type="dxa"/>
          </w:tcPr>
          <w:p w:rsidR="00376D8C" w:rsidRPr="00026F49" w:rsidRDefault="00F66BDE" w:rsidP="005150B3">
            <w:pPr>
              <w:pStyle w:val="Textoindependiente"/>
              <w:tabs>
                <w:tab w:val="left" w:pos="0"/>
              </w:tabs>
              <w:rPr>
                <w:rFonts w:ascii="Arial" w:hAnsi="Arial" w:cs="Arial"/>
              </w:rPr>
            </w:pPr>
            <w:r w:rsidRPr="00026F49">
              <w:rPr>
                <w:rFonts w:ascii="Arial" w:hAnsi="Arial" w:cs="Arial"/>
              </w:rPr>
              <w:t>Tallos de</w:t>
            </w:r>
            <w:r w:rsidR="00E37601" w:rsidRPr="00026F49">
              <w:rPr>
                <w:rFonts w:ascii="Arial" w:hAnsi="Arial" w:cs="Arial"/>
              </w:rPr>
              <w:t>:</w:t>
            </w:r>
            <w:r w:rsidRPr="00026F49">
              <w:rPr>
                <w:rFonts w:ascii="Arial" w:hAnsi="Arial" w:cs="Arial"/>
              </w:rPr>
              <w:t xml:space="preserve"> flor de bonche, </w:t>
            </w:r>
            <w:proofErr w:type="spellStart"/>
            <w:r w:rsidRPr="00026F49">
              <w:rPr>
                <w:rFonts w:ascii="Arial" w:hAnsi="Arial" w:cs="Arial"/>
              </w:rPr>
              <w:t>eliconias</w:t>
            </w:r>
            <w:proofErr w:type="spellEnd"/>
            <w:r w:rsidRPr="00026F49">
              <w:rPr>
                <w:rFonts w:ascii="Arial" w:hAnsi="Arial" w:cs="Arial"/>
              </w:rPr>
              <w:t>, hicaco y margaritas</w:t>
            </w:r>
          </w:p>
          <w:p w:rsidR="00F66BDE" w:rsidRPr="00026F49" w:rsidRDefault="00F66BDE" w:rsidP="005150B3">
            <w:pPr>
              <w:pStyle w:val="Textoindependiente"/>
              <w:tabs>
                <w:tab w:val="left" w:pos="0"/>
              </w:tabs>
              <w:rPr>
                <w:rFonts w:ascii="Arial" w:hAnsi="Arial" w:cs="Arial"/>
                <w:b/>
              </w:rPr>
            </w:pPr>
          </w:p>
        </w:tc>
        <w:tc>
          <w:tcPr>
            <w:tcW w:w="1093" w:type="dxa"/>
          </w:tcPr>
          <w:p w:rsidR="00376D8C" w:rsidRPr="00026F49" w:rsidRDefault="00F66BDE" w:rsidP="005150B3">
            <w:pPr>
              <w:pStyle w:val="Textoindependiente"/>
              <w:tabs>
                <w:tab w:val="left" w:pos="0"/>
              </w:tabs>
              <w:rPr>
                <w:rFonts w:ascii="Arial" w:hAnsi="Arial" w:cs="Arial"/>
              </w:rPr>
            </w:pPr>
            <w:r w:rsidRPr="00026F49">
              <w:rPr>
                <w:rFonts w:ascii="Arial" w:hAnsi="Arial" w:cs="Arial"/>
              </w:rPr>
              <w:t>24 al 27 de agosto</w:t>
            </w:r>
            <w:r w:rsidR="00467E5D" w:rsidRPr="00026F49">
              <w:rPr>
                <w:rFonts w:ascii="Arial" w:hAnsi="Arial" w:cs="Arial"/>
              </w:rPr>
              <w:t xml:space="preserve"> de 2013</w:t>
            </w:r>
          </w:p>
        </w:tc>
      </w:tr>
      <w:tr w:rsidR="00F41CE0" w:rsidRPr="00026F49" w:rsidTr="00376D8C">
        <w:tc>
          <w:tcPr>
            <w:tcW w:w="1523" w:type="dxa"/>
          </w:tcPr>
          <w:p w:rsidR="00376D8C" w:rsidRPr="00026F49" w:rsidRDefault="00F41CE0" w:rsidP="00F41CE0">
            <w:pPr>
              <w:pStyle w:val="Textoindependiente"/>
              <w:tabs>
                <w:tab w:val="left" w:pos="0"/>
              </w:tabs>
              <w:rPr>
                <w:rFonts w:ascii="Arial" w:hAnsi="Arial" w:cs="Arial"/>
              </w:rPr>
            </w:pPr>
            <w:r w:rsidRPr="00026F49">
              <w:rPr>
                <w:rFonts w:ascii="Arial" w:hAnsi="Arial" w:cs="Arial"/>
                <w:b/>
              </w:rPr>
              <w:t>3.</w:t>
            </w:r>
            <w:r w:rsidRPr="00026F49">
              <w:rPr>
                <w:rFonts w:ascii="Arial" w:hAnsi="Arial" w:cs="Arial"/>
              </w:rPr>
              <w:t xml:space="preserve"> Trasplante de plantas y organización de jardines</w:t>
            </w:r>
          </w:p>
        </w:tc>
        <w:tc>
          <w:tcPr>
            <w:tcW w:w="2204" w:type="dxa"/>
          </w:tcPr>
          <w:p w:rsidR="00376D8C" w:rsidRPr="00026F49" w:rsidRDefault="00F66BDE" w:rsidP="005150B3">
            <w:pPr>
              <w:pStyle w:val="Textoindependiente"/>
              <w:tabs>
                <w:tab w:val="left" w:pos="0"/>
              </w:tabs>
              <w:rPr>
                <w:rFonts w:ascii="Arial" w:hAnsi="Arial" w:cs="Arial"/>
                <w:b/>
              </w:rPr>
            </w:pPr>
            <w:r w:rsidRPr="00026F49">
              <w:rPr>
                <w:rFonts w:ascii="Arial" w:hAnsi="Arial" w:cs="Arial"/>
              </w:rPr>
              <w:t>Profesores y Comité Ecológico</w:t>
            </w:r>
          </w:p>
        </w:tc>
        <w:tc>
          <w:tcPr>
            <w:tcW w:w="2097" w:type="dxa"/>
          </w:tcPr>
          <w:p w:rsidR="00376D8C" w:rsidRPr="00026F49" w:rsidRDefault="00F66BDE" w:rsidP="005150B3">
            <w:pPr>
              <w:pStyle w:val="Textoindependiente"/>
              <w:tabs>
                <w:tab w:val="left" w:pos="0"/>
              </w:tabs>
              <w:rPr>
                <w:rFonts w:ascii="Arial" w:hAnsi="Arial" w:cs="Arial"/>
                <w:b/>
              </w:rPr>
            </w:pPr>
            <w:r w:rsidRPr="00026F49">
              <w:rPr>
                <w:rFonts w:ascii="Arial" w:hAnsi="Arial" w:cs="Arial"/>
              </w:rPr>
              <w:t>Estudiantes</w:t>
            </w:r>
          </w:p>
        </w:tc>
        <w:tc>
          <w:tcPr>
            <w:tcW w:w="1776" w:type="dxa"/>
          </w:tcPr>
          <w:p w:rsidR="00376D8C" w:rsidRPr="00026F49" w:rsidRDefault="00E37601" w:rsidP="005150B3">
            <w:pPr>
              <w:pStyle w:val="Textoindependiente"/>
              <w:tabs>
                <w:tab w:val="left" w:pos="0"/>
              </w:tabs>
              <w:rPr>
                <w:rFonts w:ascii="Arial" w:hAnsi="Arial" w:cs="Arial"/>
              </w:rPr>
            </w:pPr>
            <w:r w:rsidRPr="00026F49">
              <w:rPr>
                <w:rFonts w:ascii="Arial" w:hAnsi="Arial" w:cs="Arial"/>
              </w:rPr>
              <w:t>Plantas listas para trasplantes</w:t>
            </w:r>
          </w:p>
          <w:p w:rsidR="00E37601" w:rsidRPr="00026F49" w:rsidRDefault="00E37601" w:rsidP="005150B3">
            <w:pPr>
              <w:pStyle w:val="Textoindependiente"/>
              <w:tabs>
                <w:tab w:val="left" w:pos="0"/>
              </w:tabs>
              <w:rPr>
                <w:rFonts w:ascii="Arial" w:hAnsi="Arial" w:cs="Arial"/>
              </w:rPr>
            </w:pPr>
            <w:r w:rsidRPr="00026F49">
              <w:rPr>
                <w:rFonts w:ascii="Arial" w:hAnsi="Arial" w:cs="Arial"/>
              </w:rPr>
              <w:t>Abono</w:t>
            </w:r>
          </w:p>
          <w:p w:rsidR="00E37601" w:rsidRPr="00026F49" w:rsidRDefault="00E37601" w:rsidP="005150B3">
            <w:pPr>
              <w:pStyle w:val="Textoindependiente"/>
              <w:tabs>
                <w:tab w:val="left" w:pos="0"/>
              </w:tabs>
              <w:rPr>
                <w:rFonts w:ascii="Arial" w:hAnsi="Arial" w:cs="Arial"/>
              </w:rPr>
            </w:pPr>
            <w:r w:rsidRPr="00026F49">
              <w:rPr>
                <w:rFonts w:ascii="Arial" w:hAnsi="Arial" w:cs="Arial"/>
              </w:rPr>
              <w:t>Agua</w:t>
            </w:r>
          </w:p>
          <w:p w:rsidR="00E37601" w:rsidRPr="00026F49" w:rsidRDefault="00E37601" w:rsidP="005150B3">
            <w:pPr>
              <w:pStyle w:val="Textoindependiente"/>
              <w:tabs>
                <w:tab w:val="left" w:pos="0"/>
              </w:tabs>
              <w:rPr>
                <w:rFonts w:ascii="Arial" w:hAnsi="Arial" w:cs="Arial"/>
              </w:rPr>
            </w:pPr>
            <w:r w:rsidRPr="00026F49">
              <w:rPr>
                <w:rFonts w:ascii="Arial" w:hAnsi="Arial" w:cs="Arial"/>
              </w:rPr>
              <w:t>Piedras</w:t>
            </w:r>
          </w:p>
          <w:p w:rsidR="00E37601" w:rsidRPr="00026F49" w:rsidRDefault="00E37601" w:rsidP="005150B3">
            <w:pPr>
              <w:pStyle w:val="Textoindependiente"/>
              <w:tabs>
                <w:tab w:val="left" w:pos="0"/>
              </w:tabs>
              <w:rPr>
                <w:rFonts w:ascii="Arial" w:hAnsi="Arial" w:cs="Arial"/>
              </w:rPr>
            </w:pPr>
          </w:p>
        </w:tc>
        <w:tc>
          <w:tcPr>
            <w:tcW w:w="1093" w:type="dxa"/>
          </w:tcPr>
          <w:p w:rsidR="00376D8C" w:rsidRPr="00026F49" w:rsidRDefault="00F41CE0" w:rsidP="005150B3">
            <w:pPr>
              <w:pStyle w:val="Textoindependiente"/>
              <w:tabs>
                <w:tab w:val="left" w:pos="0"/>
              </w:tabs>
              <w:rPr>
                <w:rFonts w:ascii="Arial" w:hAnsi="Arial" w:cs="Arial"/>
              </w:rPr>
            </w:pPr>
            <w:r w:rsidRPr="00026F49">
              <w:rPr>
                <w:rFonts w:ascii="Arial" w:hAnsi="Arial" w:cs="Arial"/>
              </w:rPr>
              <w:t xml:space="preserve">6 al 9 de </w:t>
            </w:r>
            <w:proofErr w:type="spellStart"/>
            <w:r w:rsidRPr="00026F49">
              <w:rPr>
                <w:rFonts w:ascii="Arial" w:hAnsi="Arial" w:cs="Arial"/>
              </w:rPr>
              <w:t>sep</w:t>
            </w:r>
            <w:proofErr w:type="spellEnd"/>
          </w:p>
          <w:p w:rsidR="00F41CE0" w:rsidRPr="00026F49" w:rsidRDefault="00F41CE0" w:rsidP="005150B3">
            <w:pPr>
              <w:pStyle w:val="Textoindependiente"/>
              <w:tabs>
                <w:tab w:val="left" w:pos="0"/>
              </w:tabs>
              <w:rPr>
                <w:rFonts w:ascii="Arial" w:hAnsi="Arial" w:cs="Arial"/>
              </w:rPr>
            </w:pPr>
            <w:r w:rsidRPr="00026F49">
              <w:rPr>
                <w:rFonts w:ascii="Arial" w:hAnsi="Arial" w:cs="Arial"/>
              </w:rPr>
              <w:t>18 al 21 de oct</w:t>
            </w:r>
          </w:p>
          <w:p w:rsidR="00F41CE0" w:rsidRPr="00026F49" w:rsidRDefault="00467E5D" w:rsidP="005150B3">
            <w:pPr>
              <w:pStyle w:val="Textoindependiente"/>
              <w:tabs>
                <w:tab w:val="left" w:pos="0"/>
              </w:tabs>
              <w:rPr>
                <w:rFonts w:ascii="Arial" w:hAnsi="Arial" w:cs="Arial"/>
              </w:rPr>
            </w:pPr>
            <w:r w:rsidRPr="00026F49">
              <w:rPr>
                <w:rFonts w:ascii="Arial" w:hAnsi="Arial" w:cs="Arial"/>
              </w:rPr>
              <w:t>De 2013</w:t>
            </w:r>
          </w:p>
        </w:tc>
      </w:tr>
      <w:tr w:rsidR="00F41CE0" w:rsidRPr="00026F49" w:rsidTr="00376D8C">
        <w:tc>
          <w:tcPr>
            <w:tcW w:w="1523" w:type="dxa"/>
          </w:tcPr>
          <w:p w:rsidR="00376D8C" w:rsidRPr="00026F49" w:rsidRDefault="00E37601" w:rsidP="005150B3">
            <w:pPr>
              <w:pStyle w:val="Textoindependiente"/>
              <w:tabs>
                <w:tab w:val="left" w:pos="0"/>
              </w:tabs>
              <w:rPr>
                <w:rFonts w:ascii="Arial" w:hAnsi="Arial" w:cs="Arial"/>
              </w:rPr>
            </w:pPr>
            <w:r w:rsidRPr="00026F49">
              <w:rPr>
                <w:rFonts w:ascii="Arial" w:hAnsi="Arial" w:cs="Arial"/>
                <w:b/>
              </w:rPr>
              <w:t>4.</w:t>
            </w:r>
            <w:r w:rsidRPr="00026F49">
              <w:rPr>
                <w:rFonts w:ascii="Arial" w:hAnsi="Arial" w:cs="Arial"/>
              </w:rPr>
              <w:t xml:space="preserve">Obra de </w:t>
            </w:r>
            <w:r w:rsidRPr="00026F49">
              <w:rPr>
                <w:rFonts w:ascii="Arial" w:hAnsi="Arial" w:cs="Arial"/>
              </w:rPr>
              <w:lastRenderedPageBreak/>
              <w:t>títeres en pro del respeto y cuidado de los jardines escolares</w:t>
            </w:r>
          </w:p>
        </w:tc>
        <w:tc>
          <w:tcPr>
            <w:tcW w:w="2204" w:type="dxa"/>
          </w:tcPr>
          <w:p w:rsidR="00376D8C" w:rsidRPr="00026F49" w:rsidRDefault="00F66BDE" w:rsidP="005150B3">
            <w:pPr>
              <w:pStyle w:val="Textoindependiente"/>
              <w:tabs>
                <w:tab w:val="left" w:pos="0"/>
              </w:tabs>
              <w:rPr>
                <w:rFonts w:ascii="Arial" w:hAnsi="Arial" w:cs="Arial"/>
                <w:b/>
              </w:rPr>
            </w:pPr>
            <w:r w:rsidRPr="00026F49">
              <w:rPr>
                <w:rFonts w:ascii="Arial" w:hAnsi="Arial" w:cs="Arial"/>
              </w:rPr>
              <w:lastRenderedPageBreak/>
              <w:t xml:space="preserve">Profesores y </w:t>
            </w:r>
            <w:r w:rsidRPr="00026F49">
              <w:rPr>
                <w:rFonts w:ascii="Arial" w:hAnsi="Arial" w:cs="Arial"/>
              </w:rPr>
              <w:lastRenderedPageBreak/>
              <w:t>Comité Ecológico</w:t>
            </w:r>
          </w:p>
        </w:tc>
        <w:tc>
          <w:tcPr>
            <w:tcW w:w="2097" w:type="dxa"/>
          </w:tcPr>
          <w:p w:rsidR="00376D8C" w:rsidRPr="00026F49" w:rsidRDefault="00F66BDE" w:rsidP="005150B3">
            <w:pPr>
              <w:pStyle w:val="Textoindependiente"/>
              <w:tabs>
                <w:tab w:val="left" w:pos="0"/>
              </w:tabs>
              <w:rPr>
                <w:rFonts w:ascii="Arial" w:hAnsi="Arial" w:cs="Arial"/>
                <w:b/>
              </w:rPr>
            </w:pPr>
            <w:r w:rsidRPr="00026F49">
              <w:rPr>
                <w:rFonts w:ascii="Arial" w:hAnsi="Arial" w:cs="Arial"/>
              </w:rPr>
              <w:lastRenderedPageBreak/>
              <w:t>Estudiantes</w:t>
            </w:r>
          </w:p>
        </w:tc>
        <w:tc>
          <w:tcPr>
            <w:tcW w:w="1776" w:type="dxa"/>
          </w:tcPr>
          <w:p w:rsidR="00376D8C" w:rsidRPr="00026F49" w:rsidRDefault="00E37601" w:rsidP="005150B3">
            <w:pPr>
              <w:pStyle w:val="Textoindependiente"/>
              <w:tabs>
                <w:tab w:val="left" w:pos="0"/>
              </w:tabs>
              <w:rPr>
                <w:rFonts w:ascii="Arial" w:hAnsi="Arial" w:cs="Arial"/>
              </w:rPr>
            </w:pPr>
            <w:proofErr w:type="spellStart"/>
            <w:r w:rsidRPr="00026F49">
              <w:rPr>
                <w:rFonts w:ascii="Arial" w:hAnsi="Arial" w:cs="Arial"/>
              </w:rPr>
              <w:t>Teatrino</w:t>
            </w:r>
            <w:proofErr w:type="spellEnd"/>
          </w:p>
          <w:p w:rsidR="00E37601" w:rsidRPr="00026F49" w:rsidRDefault="00E37601" w:rsidP="005150B3">
            <w:pPr>
              <w:pStyle w:val="Textoindependiente"/>
              <w:tabs>
                <w:tab w:val="left" w:pos="0"/>
              </w:tabs>
              <w:rPr>
                <w:rFonts w:ascii="Arial" w:hAnsi="Arial" w:cs="Arial"/>
              </w:rPr>
            </w:pPr>
            <w:r w:rsidRPr="00026F49">
              <w:rPr>
                <w:rFonts w:ascii="Arial" w:hAnsi="Arial" w:cs="Arial"/>
              </w:rPr>
              <w:lastRenderedPageBreak/>
              <w:t>Títeres</w:t>
            </w:r>
          </w:p>
          <w:p w:rsidR="00E37601" w:rsidRPr="00026F49" w:rsidRDefault="00E37601" w:rsidP="005150B3">
            <w:pPr>
              <w:pStyle w:val="Textoindependiente"/>
              <w:tabs>
                <w:tab w:val="left" w:pos="0"/>
              </w:tabs>
              <w:rPr>
                <w:rFonts w:ascii="Arial" w:hAnsi="Arial" w:cs="Arial"/>
              </w:rPr>
            </w:pPr>
            <w:r w:rsidRPr="00026F49">
              <w:rPr>
                <w:rFonts w:ascii="Arial" w:hAnsi="Arial" w:cs="Arial"/>
              </w:rPr>
              <w:t>Carteles</w:t>
            </w:r>
          </w:p>
          <w:p w:rsidR="00E37601" w:rsidRPr="00026F49" w:rsidRDefault="00E37601" w:rsidP="005150B3">
            <w:pPr>
              <w:pStyle w:val="Textoindependiente"/>
              <w:tabs>
                <w:tab w:val="left" w:pos="0"/>
              </w:tabs>
              <w:rPr>
                <w:rFonts w:ascii="Arial" w:hAnsi="Arial" w:cs="Arial"/>
              </w:rPr>
            </w:pPr>
          </w:p>
        </w:tc>
        <w:tc>
          <w:tcPr>
            <w:tcW w:w="1093" w:type="dxa"/>
          </w:tcPr>
          <w:p w:rsidR="00376D8C" w:rsidRPr="00026F49" w:rsidRDefault="00467E5D" w:rsidP="005150B3">
            <w:pPr>
              <w:pStyle w:val="Textoindependiente"/>
              <w:tabs>
                <w:tab w:val="left" w:pos="0"/>
              </w:tabs>
              <w:rPr>
                <w:rFonts w:ascii="Arial" w:hAnsi="Arial" w:cs="Arial"/>
              </w:rPr>
            </w:pPr>
            <w:r w:rsidRPr="00026F49">
              <w:rPr>
                <w:rFonts w:ascii="Arial" w:hAnsi="Arial" w:cs="Arial"/>
              </w:rPr>
              <w:lastRenderedPageBreak/>
              <w:t>12</w:t>
            </w:r>
            <w:r w:rsidR="00E37601" w:rsidRPr="00026F49">
              <w:rPr>
                <w:rFonts w:ascii="Arial" w:hAnsi="Arial" w:cs="Arial"/>
              </w:rPr>
              <w:t xml:space="preserve"> de </w:t>
            </w:r>
            <w:r w:rsidR="00E37601" w:rsidRPr="00026F49">
              <w:rPr>
                <w:rFonts w:ascii="Arial" w:hAnsi="Arial" w:cs="Arial"/>
              </w:rPr>
              <w:lastRenderedPageBreak/>
              <w:t>octubre</w:t>
            </w:r>
            <w:r w:rsidRPr="00026F49">
              <w:rPr>
                <w:rFonts w:ascii="Arial" w:hAnsi="Arial" w:cs="Arial"/>
              </w:rPr>
              <w:t xml:space="preserve"> de 2013</w:t>
            </w:r>
          </w:p>
        </w:tc>
      </w:tr>
    </w:tbl>
    <w:p w:rsidR="005150B3" w:rsidRPr="00026F49" w:rsidRDefault="005150B3" w:rsidP="005150B3">
      <w:pPr>
        <w:pStyle w:val="Textoindependiente"/>
        <w:tabs>
          <w:tab w:val="left" w:pos="0"/>
        </w:tabs>
        <w:rPr>
          <w:rFonts w:ascii="Arial" w:hAnsi="Arial" w:cs="Arial"/>
          <w:b/>
        </w:rPr>
      </w:pPr>
    </w:p>
    <w:p w:rsidR="00D766ED" w:rsidRPr="00026F49" w:rsidRDefault="00D766ED" w:rsidP="0061048B">
      <w:pPr>
        <w:jc w:val="both"/>
        <w:rPr>
          <w:rFonts w:ascii="Arial" w:hAnsi="Arial" w:cs="Arial"/>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467E5D" w:rsidRPr="00026F49" w:rsidRDefault="00467E5D" w:rsidP="00152D6A">
      <w:pPr>
        <w:jc w:val="center"/>
        <w:rPr>
          <w:rFonts w:ascii="Arial" w:hAnsi="Arial" w:cs="Arial"/>
          <w:b/>
          <w:sz w:val="24"/>
          <w:szCs w:val="24"/>
        </w:rPr>
      </w:pPr>
    </w:p>
    <w:p w:rsidR="00152D6A" w:rsidRPr="00026F49" w:rsidRDefault="00467E5D" w:rsidP="00152D6A">
      <w:pPr>
        <w:jc w:val="center"/>
        <w:rPr>
          <w:rFonts w:ascii="Arial" w:hAnsi="Arial" w:cs="Arial"/>
          <w:b/>
          <w:sz w:val="24"/>
          <w:szCs w:val="24"/>
        </w:rPr>
      </w:pPr>
      <w:r w:rsidRPr="00026F49">
        <w:rPr>
          <w:rFonts w:ascii="Arial" w:hAnsi="Arial" w:cs="Arial"/>
          <w:b/>
          <w:sz w:val="24"/>
          <w:szCs w:val="24"/>
        </w:rPr>
        <w:t>PROYECTO DE ORNAMENTACION DE LA INSTITUCION EDUCAIVA ANTONIO NARIÑO</w:t>
      </w:r>
      <w:r w:rsidR="00152D6A" w:rsidRPr="00026F49">
        <w:rPr>
          <w:rFonts w:ascii="Arial" w:hAnsi="Arial" w:cs="Arial"/>
          <w:b/>
          <w:sz w:val="24"/>
          <w:szCs w:val="24"/>
        </w:rPr>
        <w:t>“AMIGOS DE LA NATURALEZA”</w:t>
      </w:r>
    </w:p>
    <w:p w:rsidR="00B31B83" w:rsidRPr="00026F49" w:rsidRDefault="00B31B83" w:rsidP="00B31B83">
      <w:pPr>
        <w:jc w:val="center"/>
        <w:rPr>
          <w:rFonts w:ascii="Arial" w:hAnsi="Arial" w:cs="Arial"/>
          <w:b/>
          <w:sz w:val="24"/>
          <w:szCs w:val="24"/>
        </w:rPr>
      </w:pPr>
    </w:p>
    <w:p w:rsidR="00B31B83" w:rsidRPr="00026F49" w:rsidRDefault="00B31B83" w:rsidP="00B31B83">
      <w:pPr>
        <w:jc w:val="center"/>
        <w:rPr>
          <w:rFonts w:ascii="Arial" w:hAnsi="Arial" w:cs="Arial"/>
          <w:b/>
          <w:sz w:val="24"/>
          <w:szCs w:val="24"/>
        </w:rPr>
      </w:pPr>
    </w:p>
    <w:p w:rsidR="00B31B83" w:rsidRPr="00026F49" w:rsidRDefault="00B31B83" w:rsidP="00152D6A">
      <w:pPr>
        <w:rPr>
          <w:rFonts w:ascii="Arial" w:hAnsi="Arial" w:cs="Arial"/>
          <w:b/>
          <w:sz w:val="24"/>
          <w:szCs w:val="24"/>
        </w:rPr>
      </w:pPr>
    </w:p>
    <w:p w:rsidR="00B31B83" w:rsidRPr="00026F49" w:rsidRDefault="00B31B83" w:rsidP="00B31B83">
      <w:pPr>
        <w:jc w:val="center"/>
        <w:rPr>
          <w:rFonts w:ascii="Arial" w:hAnsi="Arial" w:cs="Arial"/>
          <w:b/>
          <w:sz w:val="24"/>
          <w:szCs w:val="24"/>
        </w:rPr>
      </w:pPr>
      <w:r w:rsidRPr="00026F49">
        <w:rPr>
          <w:rFonts w:ascii="Arial" w:hAnsi="Arial" w:cs="Arial"/>
          <w:b/>
          <w:sz w:val="24"/>
          <w:szCs w:val="24"/>
        </w:rPr>
        <w:t>COORDINADORES:</w:t>
      </w:r>
    </w:p>
    <w:p w:rsidR="00B31B83" w:rsidRPr="00026F49" w:rsidRDefault="00467E5D" w:rsidP="00B31B83">
      <w:pPr>
        <w:jc w:val="center"/>
        <w:rPr>
          <w:rFonts w:ascii="Arial" w:hAnsi="Arial" w:cs="Arial"/>
          <w:b/>
          <w:sz w:val="24"/>
          <w:szCs w:val="24"/>
        </w:rPr>
      </w:pPr>
      <w:r w:rsidRPr="00026F49">
        <w:rPr>
          <w:rFonts w:ascii="Arial" w:hAnsi="Arial" w:cs="Arial"/>
          <w:b/>
          <w:sz w:val="24"/>
          <w:szCs w:val="24"/>
        </w:rPr>
        <w:t>LIBARDO JAFET NARVAEZ TERAN</w:t>
      </w:r>
    </w:p>
    <w:p w:rsidR="00467E5D" w:rsidRPr="00026F49" w:rsidRDefault="00467E5D" w:rsidP="00B31B83">
      <w:pPr>
        <w:jc w:val="center"/>
        <w:rPr>
          <w:rFonts w:ascii="Arial" w:hAnsi="Arial" w:cs="Arial"/>
          <w:b/>
          <w:sz w:val="24"/>
          <w:szCs w:val="24"/>
        </w:rPr>
      </w:pPr>
      <w:r w:rsidRPr="00026F49">
        <w:rPr>
          <w:rFonts w:ascii="Arial" w:hAnsi="Arial" w:cs="Arial"/>
          <w:b/>
          <w:sz w:val="24"/>
          <w:szCs w:val="24"/>
        </w:rPr>
        <w:t>ORLANDO ANTONIO MONTES LONDOÑO</w:t>
      </w:r>
    </w:p>
    <w:p w:rsidR="00467E5D" w:rsidRPr="00026F49" w:rsidRDefault="00467E5D" w:rsidP="00B31B83">
      <w:pPr>
        <w:jc w:val="center"/>
        <w:rPr>
          <w:rFonts w:ascii="Arial" w:hAnsi="Arial" w:cs="Arial"/>
          <w:b/>
          <w:sz w:val="24"/>
          <w:szCs w:val="24"/>
        </w:rPr>
      </w:pPr>
      <w:r w:rsidRPr="00026F49">
        <w:rPr>
          <w:rFonts w:ascii="Arial" w:hAnsi="Arial" w:cs="Arial"/>
          <w:b/>
          <w:sz w:val="24"/>
          <w:szCs w:val="24"/>
        </w:rPr>
        <w:t>JAIME DAVID PEÑA MARQUEZ</w:t>
      </w:r>
    </w:p>
    <w:p w:rsidR="00152D6A" w:rsidRPr="00026F49" w:rsidRDefault="00152D6A" w:rsidP="00B31B83">
      <w:pPr>
        <w:jc w:val="center"/>
        <w:rPr>
          <w:rFonts w:ascii="Arial" w:hAnsi="Arial" w:cs="Arial"/>
          <w:b/>
          <w:sz w:val="24"/>
          <w:szCs w:val="24"/>
        </w:rPr>
      </w:pPr>
    </w:p>
    <w:p w:rsidR="00152D6A" w:rsidRPr="00026F49" w:rsidRDefault="00152D6A" w:rsidP="00B31B83">
      <w:pPr>
        <w:jc w:val="center"/>
        <w:rPr>
          <w:rFonts w:ascii="Arial" w:hAnsi="Arial" w:cs="Arial"/>
          <w:b/>
          <w:sz w:val="24"/>
          <w:szCs w:val="24"/>
        </w:rPr>
      </w:pPr>
    </w:p>
    <w:p w:rsidR="00B31B83" w:rsidRPr="00026F49" w:rsidRDefault="00B31B83" w:rsidP="00152D6A">
      <w:pPr>
        <w:rPr>
          <w:rFonts w:ascii="Arial" w:hAnsi="Arial" w:cs="Arial"/>
          <w:b/>
          <w:sz w:val="24"/>
          <w:szCs w:val="24"/>
        </w:rPr>
      </w:pPr>
    </w:p>
    <w:p w:rsidR="00152D6A" w:rsidRPr="00026F49" w:rsidRDefault="00152D6A" w:rsidP="00152D6A">
      <w:pPr>
        <w:rPr>
          <w:rFonts w:ascii="Arial" w:hAnsi="Arial" w:cs="Arial"/>
          <w:b/>
          <w:sz w:val="24"/>
          <w:szCs w:val="24"/>
        </w:rPr>
      </w:pPr>
    </w:p>
    <w:p w:rsidR="00B31B83" w:rsidRPr="00026F49" w:rsidRDefault="00467E5D" w:rsidP="00B31B83">
      <w:pPr>
        <w:jc w:val="center"/>
        <w:rPr>
          <w:rFonts w:ascii="Arial" w:hAnsi="Arial" w:cs="Arial"/>
          <w:b/>
          <w:sz w:val="24"/>
          <w:szCs w:val="24"/>
        </w:rPr>
      </w:pPr>
      <w:r w:rsidRPr="00026F49">
        <w:rPr>
          <w:rFonts w:ascii="Arial" w:hAnsi="Arial" w:cs="Arial"/>
          <w:b/>
          <w:sz w:val="24"/>
          <w:szCs w:val="24"/>
        </w:rPr>
        <w:lastRenderedPageBreak/>
        <w:t>EL ANCLAR (MONTELIBANO)</w:t>
      </w:r>
    </w:p>
    <w:p w:rsidR="00B65D00" w:rsidRPr="00026F49" w:rsidRDefault="00467E5D" w:rsidP="00152D6A">
      <w:pPr>
        <w:jc w:val="center"/>
        <w:rPr>
          <w:rFonts w:ascii="Arial" w:hAnsi="Arial" w:cs="Arial"/>
          <w:b/>
          <w:sz w:val="24"/>
          <w:szCs w:val="24"/>
        </w:rPr>
      </w:pPr>
      <w:r w:rsidRPr="00026F49">
        <w:rPr>
          <w:rFonts w:ascii="Arial" w:hAnsi="Arial" w:cs="Arial"/>
          <w:b/>
          <w:sz w:val="24"/>
          <w:szCs w:val="24"/>
        </w:rPr>
        <w:t>2013</w:t>
      </w:r>
    </w:p>
    <w:p w:rsidR="00152D6A" w:rsidRPr="00026F49" w:rsidRDefault="00152D6A" w:rsidP="00152D6A">
      <w:pPr>
        <w:jc w:val="center"/>
        <w:rPr>
          <w:rFonts w:ascii="Arial" w:hAnsi="Arial" w:cs="Arial"/>
          <w:b/>
          <w:sz w:val="24"/>
          <w:szCs w:val="24"/>
        </w:rPr>
      </w:pPr>
    </w:p>
    <w:p w:rsidR="00152D6A" w:rsidRPr="00026F49" w:rsidRDefault="00152D6A" w:rsidP="00152D6A">
      <w:pPr>
        <w:jc w:val="center"/>
        <w:rPr>
          <w:rFonts w:ascii="Arial" w:hAnsi="Arial" w:cs="Arial"/>
          <w:b/>
          <w:sz w:val="24"/>
          <w:szCs w:val="24"/>
        </w:rPr>
      </w:pPr>
    </w:p>
    <w:p w:rsidR="008D2179" w:rsidRPr="00026F49" w:rsidRDefault="008D2179" w:rsidP="008D2179">
      <w:pPr>
        <w:jc w:val="center"/>
        <w:rPr>
          <w:rFonts w:ascii="Arial" w:hAnsi="Arial" w:cs="Arial"/>
          <w:b/>
          <w:sz w:val="24"/>
          <w:szCs w:val="24"/>
        </w:rPr>
      </w:pPr>
    </w:p>
    <w:p w:rsidR="00B65D00" w:rsidRPr="00026F49" w:rsidRDefault="00B65D00" w:rsidP="00152D6A">
      <w:pPr>
        <w:rPr>
          <w:rFonts w:ascii="Arial" w:hAnsi="Arial" w:cs="Arial"/>
          <w:b/>
          <w:sz w:val="24"/>
          <w:szCs w:val="24"/>
        </w:rPr>
      </w:pPr>
    </w:p>
    <w:p w:rsidR="008D2179" w:rsidRPr="00026F49" w:rsidRDefault="008D2179" w:rsidP="008D2179">
      <w:pPr>
        <w:jc w:val="center"/>
        <w:rPr>
          <w:rFonts w:ascii="Arial" w:hAnsi="Arial" w:cs="Arial"/>
          <w:b/>
          <w:sz w:val="24"/>
          <w:szCs w:val="24"/>
        </w:rPr>
      </w:pPr>
    </w:p>
    <w:p w:rsidR="008D2179" w:rsidRPr="00026F49" w:rsidRDefault="00B65D00" w:rsidP="00B65D00">
      <w:pPr>
        <w:rPr>
          <w:rFonts w:ascii="Arial" w:hAnsi="Arial" w:cs="Arial"/>
          <w:b/>
          <w:sz w:val="24"/>
          <w:szCs w:val="24"/>
        </w:rPr>
      </w:pPr>
      <w:r w:rsidRPr="00026F49">
        <w:rPr>
          <w:rFonts w:ascii="Arial" w:hAnsi="Arial" w:cs="Arial"/>
          <w:b/>
          <w:sz w:val="24"/>
          <w:szCs w:val="24"/>
        </w:rPr>
        <w:t>1.</w:t>
      </w:r>
      <w:r w:rsidR="00152D6A" w:rsidRPr="00026F49">
        <w:rPr>
          <w:rFonts w:ascii="Arial" w:hAnsi="Arial" w:cs="Arial"/>
          <w:b/>
          <w:sz w:val="24"/>
          <w:szCs w:val="24"/>
        </w:rPr>
        <w:t xml:space="preserve"> </w:t>
      </w:r>
      <w:r w:rsidRPr="00026F49">
        <w:rPr>
          <w:rFonts w:ascii="Arial" w:hAnsi="Arial" w:cs="Arial"/>
          <w:b/>
          <w:sz w:val="24"/>
          <w:szCs w:val="24"/>
        </w:rPr>
        <w:t xml:space="preserve"> </w:t>
      </w:r>
      <w:r w:rsidR="00152D6A" w:rsidRPr="00026F49">
        <w:rPr>
          <w:rFonts w:ascii="Arial" w:hAnsi="Arial" w:cs="Arial"/>
          <w:b/>
          <w:sz w:val="24"/>
          <w:szCs w:val="24"/>
        </w:rPr>
        <w:t xml:space="preserve">  </w:t>
      </w:r>
      <w:r w:rsidRPr="00026F49">
        <w:rPr>
          <w:rFonts w:ascii="Arial" w:hAnsi="Arial" w:cs="Arial"/>
          <w:b/>
          <w:sz w:val="24"/>
          <w:szCs w:val="24"/>
        </w:rPr>
        <w:t>Presentación</w:t>
      </w:r>
    </w:p>
    <w:p w:rsidR="00B65D00" w:rsidRPr="00026F49" w:rsidRDefault="00B65D00" w:rsidP="00B65D00">
      <w:pPr>
        <w:rPr>
          <w:rFonts w:ascii="Arial" w:hAnsi="Arial" w:cs="Arial"/>
          <w:b/>
          <w:sz w:val="24"/>
          <w:szCs w:val="24"/>
        </w:rPr>
      </w:pPr>
      <w:r w:rsidRPr="00026F49">
        <w:rPr>
          <w:rFonts w:ascii="Arial" w:hAnsi="Arial" w:cs="Arial"/>
          <w:b/>
          <w:sz w:val="24"/>
          <w:szCs w:val="24"/>
        </w:rPr>
        <w:t>2.</w:t>
      </w:r>
      <w:r w:rsidR="00152D6A" w:rsidRPr="00026F49">
        <w:rPr>
          <w:rFonts w:ascii="Arial" w:hAnsi="Arial" w:cs="Arial"/>
          <w:b/>
          <w:sz w:val="24"/>
          <w:szCs w:val="24"/>
        </w:rPr>
        <w:t xml:space="preserve"> </w:t>
      </w:r>
      <w:r w:rsidRPr="00026F49">
        <w:rPr>
          <w:rFonts w:ascii="Arial" w:hAnsi="Arial" w:cs="Arial"/>
          <w:b/>
          <w:sz w:val="24"/>
          <w:szCs w:val="24"/>
        </w:rPr>
        <w:t xml:space="preserve"> </w:t>
      </w:r>
      <w:r w:rsidR="00152D6A" w:rsidRPr="00026F49">
        <w:rPr>
          <w:rFonts w:ascii="Arial" w:hAnsi="Arial" w:cs="Arial"/>
          <w:b/>
          <w:sz w:val="24"/>
          <w:szCs w:val="24"/>
        </w:rPr>
        <w:t xml:space="preserve">  </w:t>
      </w:r>
      <w:r w:rsidRPr="00026F49">
        <w:rPr>
          <w:rFonts w:ascii="Arial" w:hAnsi="Arial" w:cs="Arial"/>
          <w:b/>
          <w:sz w:val="24"/>
          <w:szCs w:val="24"/>
        </w:rPr>
        <w:t>Justificación</w:t>
      </w:r>
    </w:p>
    <w:p w:rsidR="00B65D00" w:rsidRPr="00026F49" w:rsidRDefault="00B65D00" w:rsidP="00B65D00">
      <w:pPr>
        <w:rPr>
          <w:rFonts w:ascii="Arial" w:hAnsi="Arial" w:cs="Arial"/>
          <w:b/>
          <w:sz w:val="24"/>
          <w:szCs w:val="24"/>
        </w:rPr>
      </w:pPr>
      <w:r w:rsidRPr="00026F49">
        <w:rPr>
          <w:rFonts w:ascii="Arial" w:hAnsi="Arial" w:cs="Arial"/>
          <w:b/>
          <w:sz w:val="24"/>
          <w:szCs w:val="24"/>
        </w:rPr>
        <w:t xml:space="preserve">3. </w:t>
      </w:r>
      <w:r w:rsidR="00152D6A" w:rsidRPr="00026F49">
        <w:rPr>
          <w:rFonts w:ascii="Arial" w:hAnsi="Arial" w:cs="Arial"/>
          <w:b/>
          <w:sz w:val="24"/>
          <w:szCs w:val="24"/>
        </w:rPr>
        <w:t xml:space="preserve">   </w:t>
      </w:r>
      <w:r w:rsidRPr="00026F49">
        <w:rPr>
          <w:rFonts w:ascii="Arial" w:hAnsi="Arial" w:cs="Arial"/>
          <w:b/>
          <w:sz w:val="24"/>
          <w:szCs w:val="24"/>
        </w:rPr>
        <w:t>Objetivos Generales</w:t>
      </w:r>
    </w:p>
    <w:p w:rsidR="00B65D00" w:rsidRPr="00026F49" w:rsidRDefault="00B65D00" w:rsidP="00B65D00">
      <w:pPr>
        <w:rPr>
          <w:rFonts w:ascii="Arial" w:hAnsi="Arial" w:cs="Arial"/>
          <w:b/>
          <w:sz w:val="24"/>
          <w:szCs w:val="24"/>
        </w:rPr>
      </w:pPr>
      <w:r w:rsidRPr="00026F49">
        <w:rPr>
          <w:rFonts w:ascii="Arial" w:hAnsi="Arial" w:cs="Arial"/>
          <w:b/>
          <w:sz w:val="24"/>
          <w:szCs w:val="24"/>
        </w:rPr>
        <w:t>3</w:t>
      </w:r>
      <w:r w:rsidR="00152D6A" w:rsidRPr="00026F49">
        <w:rPr>
          <w:rFonts w:ascii="Arial" w:hAnsi="Arial" w:cs="Arial"/>
          <w:b/>
          <w:sz w:val="24"/>
          <w:szCs w:val="24"/>
        </w:rPr>
        <w:t>.</w:t>
      </w:r>
      <w:r w:rsidRPr="00026F49">
        <w:rPr>
          <w:rFonts w:ascii="Arial" w:hAnsi="Arial" w:cs="Arial"/>
          <w:b/>
          <w:sz w:val="24"/>
          <w:szCs w:val="24"/>
        </w:rPr>
        <w:t>1.</w:t>
      </w:r>
      <w:r w:rsidR="00152D6A" w:rsidRPr="00026F49">
        <w:rPr>
          <w:rFonts w:ascii="Arial" w:hAnsi="Arial" w:cs="Arial"/>
          <w:b/>
          <w:sz w:val="24"/>
          <w:szCs w:val="24"/>
        </w:rPr>
        <w:t xml:space="preserve"> </w:t>
      </w:r>
      <w:r w:rsidRPr="00026F49">
        <w:rPr>
          <w:rFonts w:ascii="Arial" w:hAnsi="Arial" w:cs="Arial"/>
          <w:b/>
          <w:sz w:val="24"/>
          <w:szCs w:val="24"/>
        </w:rPr>
        <w:t>Objetivos Específicos</w:t>
      </w:r>
    </w:p>
    <w:p w:rsidR="00B65D00" w:rsidRPr="00026F49" w:rsidRDefault="00B65D00" w:rsidP="00B65D00">
      <w:pPr>
        <w:rPr>
          <w:rFonts w:ascii="Arial" w:hAnsi="Arial" w:cs="Arial"/>
          <w:b/>
          <w:sz w:val="24"/>
          <w:szCs w:val="24"/>
        </w:rPr>
      </w:pPr>
      <w:r w:rsidRPr="00026F49">
        <w:rPr>
          <w:rFonts w:ascii="Arial" w:hAnsi="Arial" w:cs="Arial"/>
          <w:b/>
          <w:sz w:val="24"/>
          <w:szCs w:val="24"/>
        </w:rPr>
        <w:t xml:space="preserve">4. </w:t>
      </w:r>
      <w:r w:rsidR="00152D6A" w:rsidRPr="00026F49">
        <w:rPr>
          <w:rFonts w:ascii="Arial" w:hAnsi="Arial" w:cs="Arial"/>
          <w:b/>
          <w:sz w:val="24"/>
          <w:szCs w:val="24"/>
        </w:rPr>
        <w:t xml:space="preserve">   </w:t>
      </w:r>
      <w:r w:rsidRPr="00026F49">
        <w:rPr>
          <w:rFonts w:ascii="Arial" w:hAnsi="Arial" w:cs="Arial"/>
          <w:b/>
          <w:sz w:val="24"/>
          <w:szCs w:val="24"/>
        </w:rPr>
        <w:t>Metodología</w:t>
      </w:r>
    </w:p>
    <w:p w:rsidR="00B65D00" w:rsidRPr="00026F49" w:rsidRDefault="00B65D00" w:rsidP="00B65D00">
      <w:pPr>
        <w:rPr>
          <w:rFonts w:ascii="Arial" w:hAnsi="Arial" w:cs="Arial"/>
          <w:b/>
          <w:sz w:val="24"/>
          <w:szCs w:val="24"/>
        </w:rPr>
      </w:pPr>
      <w:r w:rsidRPr="00026F49">
        <w:rPr>
          <w:rFonts w:ascii="Arial" w:hAnsi="Arial" w:cs="Arial"/>
          <w:b/>
          <w:sz w:val="24"/>
          <w:szCs w:val="24"/>
        </w:rPr>
        <w:t>5.</w:t>
      </w:r>
      <w:r w:rsidR="00152D6A" w:rsidRPr="00026F49">
        <w:rPr>
          <w:rFonts w:ascii="Arial" w:hAnsi="Arial" w:cs="Arial"/>
          <w:b/>
          <w:sz w:val="24"/>
          <w:szCs w:val="24"/>
        </w:rPr>
        <w:t xml:space="preserve">   </w:t>
      </w:r>
      <w:r w:rsidRPr="00026F49">
        <w:rPr>
          <w:rFonts w:ascii="Arial" w:hAnsi="Arial" w:cs="Arial"/>
          <w:b/>
          <w:sz w:val="24"/>
          <w:szCs w:val="24"/>
        </w:rPr>
        <w:t xml:space="preserve"> Marco teórico</w:t>
      </w:r>
    </w:p>
    <w:p w:rsidR="00B65D00" w:rsidRPr="00026F49" w:rsidRDefault="00B65D00" w:rsidP="00B65D00">
      <w:pPr>
        <w:rPr>
          <w:rFonts w:ascii="Arial" w:hAnsi="Arial" w:cs="Arial"/>
          <w:b/>
          <w:sz w:val="24"/>
          <w:szCs w:val="24"/>
        </w:rPr>
      </w:pPr>
      <w:r w:rsidRPr="00026F49">
        <w:rPr>
          <w:rFonts w:ascii="Arial" w:hAnsi="Arial" w:cs="Arial"/>
          <w:b/>
          <w:sz w:val="24"/>
          <w:szCs w:val="24"/>
        </w:rPr>
        <w:t>5</w:t>
      </w:r>
      <w:r w:rsidR="00152D6A" w:rsidRPr="00026F49">
        <w:rPr>
          <w:rFonts w:ascii="Arial" w:hAnsi="Arial" w:cs="Arial"/>
          <w:b/>
          <w:sz w:val="24"/>
          <w:szCs w:val="24"/>
        </w:rPr>
        <w:t>.</w:t>
      </w:r>
      <w:r w:rsidRPr="00026F49">
        <w:rPr>
          <w:rFonts w:ascii="Arial" w:hAnsi="Arial" w:cs="Arial"/>
          <w:b/>
          <w:sz w:val="24"/>
          <w:szCs w:val="24"/>
        </w:rPr>
        <w:t>1.</w:t>
      </w:r>
      <w:r w:rsidR="00152D6A" w:rsidRPr="00026F49">
        <w:rPr>
          <w:rFonts w:ascii="Arial" w:hAnsi="Arial" w:cs="Arial"/>
          <w:b/>
          <w:sz w:val="24"/>
          <w:szCs w:val="24"/>
        </w:rPr>
        <w:t xml:space="preserve">  </w:t>
      </w:r>
      <w:r w:rsidRPr="00026F49">
        <w:rPr>
          <w:rFonts w:ascii="Arial" w:hAnsi="Arial" w:cs="Arial"/>
          <w:b/>
          <w:sz w:val="24"/>
          <w:szCs w:val="24"/>
        </w:rPr>
        <w:t>Floricultura</w:t>
      </w:r>
    </w:p>
    <w:p w:rsidR="00B65D00" w:rsidRPr="00026F49" w:rsidRDefault="00152D6A" w:rsidP="00B65D00">
      <w:pPr>
        <w:rPr>
          <w:rFonts w:ascii="Arial" w:hAnsi="Arial" w:cs="Arial"/>
          <w:b/>
          <w:sz w:val="24"/>
          <w:szCs w:val="24"/>
        </w:rPr>
      </w:pPr>
      <w:r w:rsidRPr="00026F49">
        <w:rPr>
          <w:rFonts w:ascii="Arial" w:hAnsi="Arial" w:cs="Arial"/>
          <w:b/>
          <w:sz w:val="24"/>
          <w:szCs w:val="24"/>
        </w:rPr>
        <w:t>5.</w:t>
      </w:r>
      <w:r w:rsidR="00B65D00" w:rsidRPr="00026F49">
        <w:rPr>
          <w:rFonts w:ascii="Arial" w:hAnsi="Arial" w:cs="Arial"/>
          <w:b/>
          <w:sz w:val="24"/>
          <w:szCs w:val="24"/>
        </w:rPr>
        <w:t>2.</w:t>
      </w:r>
      <w:r w:rsidRPr="00026F49">
        <w:rPr>
          <w:rFonts w:ascii="Arial" w:hAnsi="Arial" w:cs="Arial"/>
          <w:b/>
          <w:sz w:val="24"/>
          <w:szCs w:val="24"/>
        </w:rPr>
        <w:t xml:space="preserve">  </w:t>
      </w:r>
      <w:r w:rsidR="00B65D00" w:rsidRPr="00026F49">
        <w:rPr>
          <w:rFonts w:ascii="Arial" w:hAnsi="Arial" w:cs="Arial"/>
          <w:b/>
          <w:sz w:val="24"/>
          <w:szCs w:val="24"/>
        </w:rPr>
        <w:t>Marco Legal</w:t>
      </w:r>
    </w:p>
    <w:p w:rsidR="00B65D00" w:rsidRPr="00026F49" w:rsidRDefault="00B65D00" w:rsidP="00B65D00">
      <w:pPr>
        <w:rPr>
          <w:rFonts w:ascii="Arial" w:hAnsi="Arial" w:cs="Arial"/>
          <w:b/>
          <w:sz w:val="24"/>
          <w:szCs w:val="24"/>
        </w:rPr>
      </w:pPr>
      <w:r w:rsidRPr="00026F49">
        <w:rPr>
          <w:rFonts w:ascii="Arial" w:hAnsi="Arial" w:cs="Arial"/>
          <w:b/>
          <w:sz w:val="24"/>
          <w:szCs w:val="24"/>
        </w:rPr>
        <w:t xml:space="preserve">6. </w:t>
      </w:r>
      <w:r w:rsidR="00152D6A" w:rsidRPr="00026F49">
        <w:rPr>
          <w:rFonts w:ascii="Arial" w:hAnsi="Arial" w:cs="Arial"/>
          <w:b/>
          <w:sz w:val="24"/>
          <w:szCs w:val="24"/>
        </w:rPr>
        <w:t xml:space="preserve">   </w:t>
      </w:r>
      <w:r w:rsidRPr="00026F49">
        <w:rPr>
          <w:rFonts w:ascii="Arial" w:hAnsi="Arial" w:cs="Arial"/>
          <w:b/>
          <w:sz w:val="24"/>
          <w:szCs w:val="24"/>
        </w:rPr>
        <w:t>Cronograma</w:t>
      </w:r>
    </w:p>
    <w:p w:rsidR="00B65D00" w:rsidRPr="00026F49" w:rsidRDefault="00B65D00" w:rsidP="00B65D00">
      <w:pPr>
        <w:rPr>
          <w:rFonts w:ascii="Arial" w:hAnsi="Arial" w:cs="Arial"/>
          <w:b/>
          <w:sz w:val="24"/>
          <w:szCs w:val="24"/>
        </w:rPr>
      </w:pPr>
      <w:r w:rsidRPr="00026F49">
        <w:rPr>
          <w:rFonts w:ascii="Arial" w:hAnsi="Arial" w:cs="Arial"/>
          <w:b/>
          <w:sz w:val="24"/>
          <w:szCs w:val="24"/>
        </w:rPr>
        <w:t>7.</w:t>
      </w:r>
      <w:r w:rsidR="00152D6A" w:rsidRPr="00026F49">
        <w:rPr>
          <w:rFonts w:ascii="Arial" w:hAnsi="Arial" w:cs="Arial"/>
          <w:b/>
          <w:sz w:val="24"/>
          <w:szCs w:val="24"/>
        </w:rPr>
        <w:t xml:space="preserve">   </w:t>
      </w:r>
      <w:r w:rsidRPr="00026F49">
        <w:rPr>
          <w:rFonts w:ascii="Arial" w:hAnsi="Arial" w:cs="Arial"/>
          <w:b/>
          <w:sz w:val="24"/>
          <w:szCs w:val="24"/>
        </w:rPr>
        <w:t xml:space="preserve"> Anexos</w:t>
      </w:r>
    </w:p>
    <w:p w:rsidR="00B65D00" w:rsidRPr="00026F49" w:rsidRDefault="00B65D00" w:rsidP="00B65D00">
      <w:pPr>
        <w:rPr>
          <w:rFonts w:ascii="Arial" w:hAnsi="Arial" w:cs="Arial"/>
          <w:b/>
          <w:sz w:val="24"/>
          <w:szCs w:val="24"/>
        </w:rPr>
      </w:pPr>
    </w:p>
    <w:sectPr w:rsidR="00B65D00" w:rsidRPr="00026F49" w:rsidSect="002371E0">
      <w:headerReference w:type="default" r:id="rId50"/>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03B" w:rsidRDefault="00B9503B" w:rsidP="0089463F">
      <w:pPr>
        <w:spacing w:after="0" w:line="240" w:lineRule="auto"/>
      </w:pPr>
      <w:r>
        <w:separator/>
      </w:r>
    </w:p>
  </w:endnote>
  <w:endnote w:type="continuationSeparator" w:id="0">
    <w:p w:rsidR="00B9503B" w:rsidRDefault="00B9503B" w:rsidP="00894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03B" w:rsidRDefault="00B9503B" w:rsidP="0089463F">
      <w:pPr>
        <w:spacing w:after="0" w:line="240" w:lineRule="auto"/>
      </w:pPr>
      <w:r>
        <w:separator/>
      </w:r>
    </w:p>
  </w:footnote>
  <w:footnote w:type="continuationSeparator" w:id="0">
    <w:p w:rsidR="00B9503B" w:rsidRDefault="00B9503B" w:rsidP="00894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63F" w:rsidRDefault="0089463F">
    <w:pPr>
      <w:pStyle w:val="Encabezado"/>
    </w:pPr>
  </w:p>
  <w:p w:rsidR="0089463F" w:rsidRDefault="008946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57DBA"/>
    <w:multiLevelType w:val="hybridMultilevel"/>
    <w:tmpl w:val="A70286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432C1E85"/>
    <w:multiLevelType w:val="multilevel"/>
    <w:tmpl w:val="8BD05612"/>
    <w:lvl w:ilvl="0">
      <w:start w:val="1"/>
      <w:numFmt w:val="decimal"/>
      <w:lvlText w:val="%1."/>
      <w:lvlJc w:val="left"/>
      <w:pPr>
        <w:ind w:left="720" w:hanging="360"/>
      </w:pPr>
    </w:lvl>
    <w:lvl w:ilvl="1">
      <w:start w:val="1"/>
      <w:numFmt w:val="decimal"/>
      <w:isLgl/>
      <w:lvlText w:val="%1.%2."/>
      <w:lvlJc w:val="left"/>
      <w:pPr>
        <w:ind w:left="1656" w:hanging="720"/>
      </w:pPr>
      <w:rPr>
        <w:rFonts w:hint="default"/>
      </w:rPr>
    </w:lvl>
    <w:lvl w:ilvl="2">
      <w:start w:val="1"/>
      <w:numFmt w:val="decimal"/>
      <w:isLgl/>
      <w:lvlText w:val="%1.%2.%3."/>
      <w:lvlJc w:val="left"/>
      <w:pPr>
        <w:ind w:left="2592" w:hanging="1080"/>
      </w:pPr>
      <w:rPr>
        <w:rFonts w:hint="default"/>
      </w:rPr>
    </w:lvl>
    <w:lvl w:ilvl="3">
      <w:start w:val="1"/>
      <w:numFmt w:val="decimal"/>
      <w:isLgl/>
      <w:lvlText w:val="%1.%2.%3.%4."/>
      <w:lvlJc w:val="left"/>
      <w:pPr>
        <w:ind w:left="3528" w:hanging="1440"/>
      </w:pPr>
      <w:rPr>
        <w:rFonts w:hint="default"/>
      </w:rPr>
    </w:lvl>
    <w:lvl w:ilvl="4">
      <w:start w:val="1"/>
      <w:numFmt w:val="decimal"/>
      <w:isLgl/>
      <w:lvlText w:val="%1.%2.%3.%4.%5."/>
      <w:lvlJc w:val="left"/>
      <w:pPr>
        <w:ind w:left="4104" w:hanging="1440"/>
      </w:pPr>
      <w:rPr>
        <w:rFonts w:hint="default"/>
      </w:rPr>
    </w:lvl>
    <w:lvl w:ilvl="5">
      <w:start w:val="1"/>
      <w:numFmt w:val="decimal"/>
      <w:isLgl/>
      <w:lvlText w:val="%1.%2.%3.%4.%5.%6."/>
      <w:lvlJc w:val="left"/>
      <w:pPr>
        <w:ind w:left="5040" w:hanging="1800"/>
      </w:pPr>
      <w:rPr>
        <w:rFonts w:hint="default"/>
      </w:rPr>
    </w:lvl>
    <w:lvl w:ilvl="6">
      <w:start w:val="1"/>
      <w:numFmt w:val="decimal"/>
      <w:isLgl/>
      <w:lvlText w:val="%1.%2.%3.%4.%5.%6.%7."/>
      <w:lvlJc w:val="left"/>
      <w:pPr>
        <w:ind w:left="5976" w:hanging="2160"/>
      </w:pPr>
      <w:rPr>
        <w:rFonts w:hint="default"/>
      </w:rPr>
    </w:lvl>
    <w:lvl w:ilvl="7">
      <w:start w:val="1"/>
      <w:numFmt w:val="decimal"/>
      <w:isLgl/>
      <w:lvlText w:val="%1.%2.%3.%4.%5.%6.%7.%8."/>
      <w:lvlJc w:val="left"/>
      <w:pPr>
        <w:ind w:left="6912" w:hanging="2520"/>
      </w:pPr>
      <w:rPr>
        <w:rFonts w:hint="default"/>
      </w:rPr>
    </w:lvl>
    <w:lvl w:ilvl="8">
      <w:start w:val="1"/>
      <w:numFmt w:val="decimal"/>
      <w:isLgl/>
      <w:lvlText w:val="%1.%2.%3.%4.%5.%6.%7.%8.%9."/>
      <w:lvlJc w:val="left"/>
      <w:pPr>
        <w:ind w:left="7488" w:hanging="2520"/>
      </w:pPr>
      <w:rPr>
        <w:rFonts w:hint="default"/>
      </w:rPr>
    </w:lvl>
  </w:abstractNum>
  <w:abstractNum w:abstractNumId="2">
    <w:nsid w:val="4B1F1F86"/>
    <w:multiLevelType w:val="multilevel"/>
    <w:tmpl w:val="0F72CDBE"/>
    <w:lvl w:ilvl="0">
      <w:start w:val="1"/>
      <w:numFmt w:val="decimal"/>
      <w:lvlText w:val="%1."/>
      <w:lvlJc w:val="left"/>
      <w:pPr>
        <w:ind w:left="1296" w:hanging="360"/>
      </w:pPr>
      <w:rPr>
        <w:rFonts w:hint="default"/>
      </w:rPr>
    </w:lvl>
    <w:lvl w:ilvl="1">
      <w:start w:val="1"/>
      <w:numFmt w:val="decimal"/>
      <w:isLgl/>
      <w:lvlText w:val="%1.%2."/>
      <w:lvlJc w:val="left"/>
      <w:pPr>
        <w:ind w:left="1656" w:hanging="720"/>
      </w:pPr>
      <w:rPr>
        <w:rFonts w:hint="default"/>
      </w:rPr>
    </w:lvl>
    <w:lvl w:ilvl="2">
      <w:start w:val="1"/>
      <w:numFmt w:val="decimal"/>
      <w:isLgl/>
      <w:lvlText w:val="%1.%2.%3."/>
      <w:lvlJc w:val="left"/>
      <w:pPr>
        <w:ind w:left="2016" w:hanging="1080"/>
      </w:pPr>
      <w:rPr>
        <w:rFonts w:hint="default"/>
      </w:rPr>
    </w:lvl>
    <w:lvl w:ilvl="3">
      <w:start w:val="1"/>
      <w:numFmt w:val="decimal"/>
      <w:isLgl/>
      <w:lvlText w:val="%1.%2.%3.%4."/>
      <w:lvlJc w:val="left"/>
      <w:pPr>
        <w:ind w:left="2376" w:hanging="1440"/>
      </w:pPr>
      <w:rPr>
        <w:rFonts w:hint="default"/>
      </w:rPr>
    </w:lvl>
    <w:lvl w:ilvl="4">
      <w:start w:val="1"/>
      <w:numFmt w:val="decimal"/>
      <w:isLgl/>
      <w:lvlText w:val="%1.%2.%3.%4.%5."/>
      <w:lvlJc w:val="left"/>
      <w:pPr>
        <w:ind w:left="2376" w:hanging="1440"/>
      </w:pPr>
      <w:rPr>
        <w:rFonts w:hint="default"/>
      </w:rPr>
    </w:lvl>
    <w:lvl w:ilvl="5">
      <w:start w:val="1"/>
      <w:numFmt w:val="decimal"/>
      <w:isLgl/>
      <w:lvlText w:val="%1.%2.%3.%4.%5.%6."/>
      <w:lvlJc w:val="left"/>
      <w:pPr>
        <w:ind w:left="2736" w:hanging="1800"/>
      </w:pPr>
      <w:rPr>
        <w:rFonts w:hint="default"/>
      </w:rPr>
    </w:lvl>
    <w:lvl w:ilvl="6">
      <w:start w:val="1"/>
      <w:numFmt w:val="decimal"/>
      <w:isLgl/>
      <w:lvlText w:val="%1.%2.%3.%4.%5.%6.%7."/>
      <w:lvlJc w:val="left"/>
      <w:pPr>
        <w:ind w:left="3096" w:hanging="2160"/>
      </w:pPr>
      <w:rPr>
        <w:rFonts w:hint="default"/>
      </w:rPr>
    </w:lvl>
    <w:lvl w:ilvl="7">
      <w:start w:val="1"/>
      <w:numFmt w:val="decimal"/>
      <w:isLgl/>
      <w:lvlText w:val="%1.%2.%3.%4.%5.%6.%7.%8."/>
      <w:lvlJc w:val="left"/>
      <w:pPr>
        <w:ind w:left="3456" w:hanging="2520"/>
      </w:pPr>
      <w:rPr>
        <w:rFonts w:hint="default"/>
      </w:rPr>
    </w:lvl>
    <w:lvl w:ilvl="8">
      <w:start w:val="1"/>
      <w:numFmt w:val="decimal"/>
      <w:isLgl/>
      <w:lvlText w:val="%1.%2.%3.%4.%5.%6.%7.%8.%9."/>
      <w:lvlJc w:val="left"/>
      <w:pPr>
        <w:ind w:left="3456" w:hanging="2520"/>
      </w:pPr>
      <w:rPr>
        <w:rFonts w:hint="default"/>
      </w:rPr>
    </w:lvl>
  </w:abstractNum>
  <w:abstractNum w:abstractNumId="3">
    <w:nsid w:val="4BA53A73"/>
    <w:multiLevelType w:val="hybridMultilevel"/>
    <w:tmpl w:val="A70286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F8017A3"/>
    <w:multiLevelType w:val="hybridMultilevel"/>
    <w:tmpl w:val="E86291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680A070B"/>
    <w:multiLevelType w:val="hybridMultilevel"/>
    <w:tmpl w:val="64522F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ED3724E"/>
    <w:multiLevelType w:val="hybridMultilevel"/>
    <w:tmpl w:val="BC86F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5A87BF2"/>
    <w:multiLevelType w:val="hybridMultilevel"/>
    <w:tmpl w:val="9648B47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7"/>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1E0"/>
    <w:rsid w:val="00010E9A"/>
    <w:rsid w:val="00017E2A"/>
    <w:rsid w:val="00026F49"/>
    <w:rsid w:val="00086714"/>
    <w:rsid w:val="00152D6A"/>
    <w:rsid w:val="002371E0"/>
    <w:rsid w:val="00242A73"/>
    <w:rsid w:val="002726D3"/>
    <w:rsid w:val="002D0178"/>
    <w:rsid w:val="00323779"/>
    <w:rsid w:val="00355996"/>
    <w:rsid w:val="00376D8C"/>
    <w:rsid w:val="00414C2B"/>
    <w:rsid w:val="004174DB"/>
    <w:rsid w:val="00447F8E"/>
    <w:rsid w:val="00455940"/>
    <w:rsid w:val="00467E5D"/>
    <w:rsid w:val="004928FE"/>
    <w:rsid w:val="004C0D08"/>
    <w:rsid w:val="005150B3"/>
    <w:rsid w:val="0061048B"/>
    <w:rsid w:val="006A3093"/>
    <w:rsid w:val="007028CD"/>
    <w:rsid w:val="0076547B"/>
    <w:rsid w:val="007B7614"/>
    <w:rsid w:val="00801876"/>
    <w:rsid w:val="00835591"/>
    <w:rsid w:val="0089463F"/>
    <w:rsid w:val="008D2179"/>
    <w:rsid w:val="008E3BAA"/>
    <w:rsid w:val="00997A49"/>
    <w:rsid w:val="009F6700"/>
    <w:rsid w:val="00A30530"/>
    <w:rsid w:val="00A927DF"/>
    <w:rsid w:val="00AA5D44"/>
    <w:rsid w:val="00B31B83"/>
    <w:rsid w:val="00B51C8F"/>
    <w:rsid w:val="00B64C7A"/>
    <w:rsid w:val="00B65D00"/>
    <w:rsid w:val="00B9503B"/>
    <w:rsid w:val="00BB64C5"/>
    <w:rsid w:val="00C306C9"/>
    <w:rsid w:val="00CB2BC1"/>
    <w:rsid w:val="00CB7F0D"/>
    <w:rsid w:val="00D117A9"/>
    <w:rsid w:val="00D73F76"/>
    <w:rsid w:val="00D766ED"/>
    <w:rsid w:val="00D96DA6"/>
    <w:rsid w:val="00E07A5E"/>
    <w:rsid w:val="00E34DD7"/>
    <w:rsid w:val="00E37601"/>
    <w:rsid w:val="00E64782"/>
    <w:rsid w:val="00F075CF"/>
    <w:rsid w:val="00F077E2"/>
    <w:rsid w:val="00F41CE0"/>
    <w:rsid w:val="00F66BDE"/>
    <w:rsid w:val="00F80010"/>
    <w:rsid w:val="00F8605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47F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048B"/>
    <w:pPr>
      <w:ind w:left="720"/>
      <w:contextualSpacing/>
    </w:pPr>
  </w:style>
  <w:style w:type="character" w:styleId="Hipervnculo">
    <w:name w:val="Hyperlink"/>
    <w:basedOn w:val="Fuentedeprrafopredeter"/>
    <w:uiPriority w:val="99"/>
    <w:semiHidden/>
    <w:unhideWhenUsed/>
    <w:rsid w:val="005150B3"/>
    <w:rPr>
      <w:strike w:val="0"/>
      <w:dstrike w:val="0"/>
      <w:color w:val="0000FF"/>
      <w:u w:val="none"/>
      <w:effect w:val="none"/>
    </w:rPr>
  </w:style>
  <w:style w:type="paragraph" w:styleId="Sinespaciado">
    <w:name w:val="No Spacing"/>
    <w:uiPriority w:val="1"/>
    <w:qFormat/>
    <w:rsid w:val="005150B3"/>
    <w:pPr>
      <w:spacing w:after="0" w:line="240" w:lineRule="auto"/>
    </w:pPr>
    <w:rPr>
      <w:lang w:val="es-AR"/>
    </w:rPr>
  </w:style>
  <w:style w:type="paragraph" w:styleId="Textodeglobo">
    <w:name w:val="Balloon Text"/>
    <w:basedOn w:val="Normal"/>
    <w:link w:val="TextodegloboCar"/>
    <w:uiPriority w:val="99"/>
    <w:semiHidden/>
    <w:unhideWhenUsed/>
    <w:rsid w:val="005150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0B3"/>
    <w:rPr>
      <w:rFonts w:ascii="Tahoma" w:hAnsi="Tahoma" w:cs="Tahoma"/>
      <w:sz w:val="16"/>
      <w:szCs w:val="16"/>
    </w:rPr>
  </w:style>
  <w:style w:type="paragraph" w:styleId="Textoindependiente">
    <w:name w:val="Body Text"/>
    <w:basedOn w:val="Normal"/>
    <w:link w:val="TextoindependienteCar"/>
    <w:rsid w:val="005150B3"/>
    <w:pPr>
      <w:spacing w:after="0" w:line="24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150B3"/>
    <w:rPr>
      <w:rFonts w:ascii="Times New Roman" w:eastAsia="Times New Roman" w:hAnsi="Times New Roman" w:cs="Times New Roman"/>
      <w:sz w:val="24"/>
      <w:szCs w:val="24"/>
      <w:lang w:eastAsia="es-ES"/>
    </w:rPr>
  </w:style>
  <w:style w:type="table" w:styleId="Tablaconcuadrcula">
    <w:name w:val="Table Grid"/>
    <w:basedOn w:val="Tablanormal"/>
    <w:uiPriority w:val="59"/>
    <w:rsid w:val="00376D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1">
    <w:name w:val="Sombreado claro1"/>
    <w:basedOn w:val="Tablanormal"/>
    <w:uiPriority w:val="60"/>
    <w:rsid w:val="00376D8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946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463F"/>
  </w:style>
  <w:style w:type="paragraph" w:styleId="Piedepgina">
    <w:name w:val="footer"/>
    <w:basedOn w:val="Normal"/>
    <w:link w:val="PiedepginaCar"/>
    <w:uiPriority w:val="99"/>
    <w:unhideWhenUsed/>
    <w:rsid w:val="008946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463F"/>
  </w:style>
  <w:style w:type="paragraph" w:styleId="Ttulo">
    <w:name w:val="Title"/>
    <w:basedOn w:val="Normal"/>
    <w:link w:val="TtuloCar"/>
    <w:qFormat/>
    <w:rsid w:val="0089463F"/>
    <w:pPr>
      <w:spacing w:after="0" w:line="240" w:lineRule="auto"/>
      <w:jc w:val="center"/>
    </w:pPr>
    <w:rPr>
      <w:rFonts w:ascii="Times New Roman" w:eastAsia="Times New Roman" w:hAnsi="Times New Roman" w:cs="Times New Roman"/>
      <w:b/>
      <w:color w:val="000080"/>
      <w:sz w:val="16"/>
      <w:szCs w:val="20"/>
      <w:lang w:eastAsia="es-ES"/>
    </w:rPr>
  </w:style>
  <w:style w:type="character" w:customStyle="1" w:styleId="TtuloCar">
    <w:name w:val="Título Car"/>
    <w:basedOn w:val="Fuentedeprrafopredeter"/>
    <w:link w:val="Ttulo"/>
    <w:rsid w:val="0089463F"/>
    <w:rPr>
      <w:rFonts w:ascii="Times New Roman" w:eastAsia="Times New Roman" w:hAnsi="Times New Roman" w:cs="Times New Roman"/>
      <w:b/>
      <w:color w:val="000080"/>
      <w:sz w:val="16"/>
      <w:szCs w:val="20"/>
      <w:lang w:eastAsia="es-ES"/>
    </w:rPr>
  </w:style>
  <w:style w:type="paragraph" w:styleId="Citadestacada">
    <w:name w:val="Intense Quote"/>
    <w:basedOn w:val="Normal"/>
    <w:next w:val="Normal"/>
    <w:link w:val="CitadestacadaCar"/>
    <w:uiPriority w:val="30"/>
    <w:qFormat/>
    <w:rsid w:val="008946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9463F"/>
    <w:rPr>
      <w:b/>
      <w:bCs/>
      <w:i/>
      <w:iCs/>
      <w:color w:val="4F81BD" w:themeColor="accent1"/>
    </w:rPr>
  </w:style>
  <w:style w:type="character" w:customStyle="1" w:styleId="apple-converted-space">
    <w:name w:val="apple-converted-space"/>
    <w:basedOn w:val="Fuentedeprrafopredeter"/>
    <w:rsid w:val="00E07A5E"/>
  </w:style>
  <w:style w:type="character" w:customStyle="1" w:styleId="arialgrandenegrita">
    <w:name w:val="arialgrandenegrita"/>
    <w:basedOn w:val="Fuentedeprrafopredeter"/>
    <w:rsid w:val="00E07A5E"/>
  </w:style>
  <w:style w:type="paragraph" w:styleId="NormalWeb">
    <w:name w:val="Normal (Web)"/>
    <w:basedOn w:val="Normal"/>
    <w:uiPriority w:val="99"/>
    <w:unhideWhenUsed/>
    <w:rsid w:val="00E07A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ial">
    <w:name w:val="arial"/>
    <w:basedOn w:val="Fuentedeprrafopredeter"/>
    <w:rsid w:val="00E07A5E"/>
  </w:style>
  <w:style w:type="paragraph" w:customStyle="1" w:styleId="verdana">
    <w:name w:val="verdana"/>
    <w:basedOn w:val="Normal"/>
    <w:rsid w:val="00E07A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text">
    <w:name w:val="adtext"/>
    <w:basedOn w:val="Fuentedeprrafopredeter"/>
    <w:rsid w:val="00E07A5E"/>
  </w:style>
  <w:style w:type="character" w:customStyle="1" w:styleId="Ttulo1Car">
    <w:name w:val="Título 1 Car"/>
    <w:basedOn w:val="Fuentedeprrafopredeter"/>
    <w:link w:val="Ttulo1"/>
    <w:uiPriority w:val="9"/>
    <w:rsid w:val="00447F8E"/>
    <w:rPr>
      <w:rFonts w:ascii="Times New Roman" w:eastAsia="Times New Roman" w:hAnsi="Times New Roman" w:cs="Times New Roman"/>
      <w:b/>
      <w:bCs/>
      <w:kern w:val="36"/>
      <w:sz w:val="48"/>
      <w:szCs w:val="48"/>
      <w:lang w:eastAsia="es-CO"/>
    </w:rPr>
  </w:style>
  <w:style w:type="character" w:styleId="Textoennegrita">
    <w:name w:val="Strong"/>
    <w:basedOn w:val="Fuentedeprrafopredeter"/>
    <w:uiPriority w:val="22"/>
    <w:qFormat/>
    <w:rsid w:val="00447F8E"/>
    <w:rPr>
      <w:b/>
      <w:bCs/>
    </w:rPr>
  </w:style>
  <w:style w:type="paragraph" w:customStyle="1" w:styleId="titulos-articulos">
    <w:name w:val="titulos-articulos"/>
    <w:basedOn w:val="Normal"/>
    <w:rsid w:val="00447F8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447F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048B"/>
    <w:pPr>
      <w:ind w:left="720"/>
      <w:contextualSpacing/>
    </w:pPr>
  </w:style>
  <w:style w:type="character" w:styleId="Hipervnculo">
    <w:name w:val="Hyperlink"/>
    <w:basedOn w:val="Fuentedeprrafopredeter"/>
    <w:uiPriority w:val="99"/>
    <w:semiHidden/>
    <w:unhideWhenUsed/>
    <w:rsid w:val="005150B3"/>
    <w:rPr>
      <w:strike w:val="0"/>
      <w:dstrike w:val="0"/>
      <w:color w:val="0000FF"/>
      <w:u w:val="none"/>
      <w:effect w:val="none"/>
    </w:rPr>
  </w:style>
  <w:style w:type="paragraph" w:styleId="Sinespaciado">
    <w:name w:val="No Spacing"/>
    <w:uiPriority w:val="1"/>
    <w:qFormat/>
    <w:rsid w:val="005150B3"/>
    <w:pPr>
      <w:spacing w:after="0" w:line="240" w:lineRule="auto"/>
    </w:pPr>
    <w:rPr>
      <w:lang w:val="es-AR"/>
    </w:rPr>
  </w:style>
  <w:style w:type="paragraph" w:styleId="Textodeglobo">
    <w:name w:val="Balloon Text"/>
    <w:basedOn w:val="Normal"/>
    <w:link w:val="TextodegloboCar"/>
    <w:uiPriority w:val="99"/>
    <w:semiHidden/>
    <w:unhideWhenUsed/>
    <w:rsid w:val="005150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150B3"/>
    <w:rPr>
      <w:rFonts w:ascii="Tahoma" w:hAnsi="Tahoma" w:cs="Tahoma"/>
      <w:sz w:val="16"/>
      <w:szCs w:val="16"/>
    </w:rPr>
  </w:style>
  <w:style w:type="paragraph" w:styleId="Textoindependiente">
    <w:name w:val="Body Text"/>
    <w:basedOn w:val="Normal"/>
    <w:link w:val="TextoindependienteCar"/>
    <w:rsid w:val="005150B3"/>
    <w:pPr>
      <w:spacing w:after="0" w:line="240" w:lineRule="auto"/>
      <w:jc w:val="both"/>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rsid w:val="005150B3"/>
    <w:rPr>
      <w:rFonts w:ascii="Times New Roman" w:eastAsia="Times New Roman" w:hAnsi="Times New Roman" w:cs="Times New Roman"/>
      <w:sz w:val="24"/>
      <w:szCs w:val="24"/>
      <w:lang w:eastAsia="es-ES"/>
    </w:rPr>
  </w:style>
  <w:style w:type="table" w:styleId="Tablaconcuadrcula">
    <w:name w:val="Table Grid"/>
    <w:basedOn w:val="Tablanormal"/>
    <w:uiPriority w:val="59"/>
    <w:rsid w:val="00376D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1">
    <w:name w:val="Sombreado claro1"/>
    <w:basedOn w:val="Tablanormal"/>
    <w:uiPriority w:val="60"/>
    <w:rsid w:val="00376D8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cabezado">
    <w:name w:val="header"/>
    <w:basedOn w:val="Normal"/>
    <w:link w:val="EncabezadoCar"/>
    <w:uiPriority w:val="99"/>
    <w:unhideWhenUsed/>
    <w:rsid w:val="008946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9463F"/>
  </w:style>
  <w:style w:type="paragraph" w:styleId="Piedepgina">
    <w:name w:val="footer"/>
    <w:basedOn w:val="Normal"/>
    <w:link w:val="PiedepginaCar"/>
    <w:uiPriority w:val="99"/>
    <w:unhideWhenUsed/>
    <w:rsid w:val="008946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9463F"/>
  </w:style>
  <w:style w:type="paragraph" w:styleId="Ttulo">
    <w:name w:val="Title"/>
    <w:basedOn w:val="Normal"/>
    <w:link w:val="TtuloCar"/>
    <w:qFormat/>
    <w:rsid w:val="0089463F"/>
    <w:pPr>
      <w:spacing w:after="0" w:line="240" w:lineRule="auto"/>
      <w:jc w:val="center"/>
    </w:pPr>
    <w:rPr>
      <w:rFonts w:ascii="Times New Roman" w:eastAsia="Times New Roman" w:hAnsi="Times New Roman" w:cs="Times New Roman"/>
      <w:b/>
      <w:color w:val="000080"/>
      <w:sz w:val="16"/>
      <w:szCs w:val="20"/>
      <w:lang w:eastAsia="es-ES"/>
    </w:rPr>
  </w:style>
  <w:style w:type="character" w:customStyle="1" w:styleId="TtuloCar">
    <w:name w:val="Título Car"/>
    <w:basedOn w:val="Fuentedeprrafopredeter"/>
    <w:link w:val="Ttulo"/>
    <w:rsid w:val="0089463F"/>
    <w:rPr>
      <w:rFonts w:ascii="Times New Roman" w:eastAsia="Times New Roman" w:hAnsi="Times New Roman" w:cs="Times New Roman"/>
      <w:b/>
      <w:color w:val="000080"/>
      <w:sz w:val="16"/>
      <w:szCs w:val="20"/>
      <w:lang w:eastAsia="es-ES"/>
    </w:rPr>
  </w:style>
  <w:style w:type="paragraph" w:styleId="Citadestacada">
    <w:name w:val="Intense Quote"/>
    <w:basedOn w:val="Normal"/>
    <w:next w:val="Normal"/>
    <w:link w:val="CitadestacadaCar"/>
    <w:uiPriority w:val="30"/>
    <w:qFormat/>
    <w:rsid w:val="008946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89463F"/>
    <w:rPr>
      <w:b/>
      <w:bCs/>
      <w:i/>
      <w:iCs/>
      <w:color w:val="4F81BD" w:themeColor="accent1"/>
    </w:rPr>
  </w:style>
  <w:style w:type="character" w:customStyle="1" w:styleId="apple-converted-space">
    <w:name w:val="apple-converted-space"/>
    <w:basedOn w:val="Fuentedeprrafopredeter"/>
    <w:rsid w:val="00E07A5E"/>
  </w:style>
  <w:style w:type="character" w:customStyle="1" w:styleId="arialgrandenegrita">
    <w:name w:val="arialgrandenegrita"/>
    <w:basedOn w:val="Fuentedeprrafopredeter"/>
    <w:rsid w:val="00E07A5E"/>
  </w:style>
  <w:style w:type="paragraph" w:styleId="NormalWeb">
    <w:name w:val="Normal (Web)"/>
    <w:basedOn w:val="Normal"/>
    <w:uiPriority w:val="99"/>
    <w:unhideWhenUsed/>
    <w:rsid w:val="00E07A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ial">
    <w:name w:val="arial"/>
    <w:basedOn w:val="Fuentedeprrafopredeter"/>
    <w:rsid w:val="00E07A5E"/>
  </w:style>
  <w:style w:type="paragraph" w:customStyle="1" w:styleId="verdana">
    <w:name w:val="verdana"/>
    <w:basedOn w:val="Normal"/>
    <w:rsid w:val="00E07A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text">
    <w:name w:val="adtext"/>
    <w:basedOn w:val="Fuentedeprrafopredeter"/>
    <w:rsid w:val="00E07A5E"/>
  </w:style>
  <w:style w:type="character" w:customStyle="1" w:styleId="Ttulo1Car">
    <w:name w:val="Título 1 Car"/>
    <w:basedOn w:val="Fuentedeprrafopredeter"/>
    <w:link w:val="Ttulo1"/>
    <w:uiPriority w:val="9"/>
    <w:rsid w:val="00447F8E"/>
    <w:rPr>
      <w:rFonts w:ascii="Times New Roman" w:eastAsia="Times New Roman" w:hAnsi="Times New Roman" w:cs="Times New Roman"/>
      <w:b/>
      <w:bCs/>
      <w:kern w:val="36"/>
      <w:sz w:val="48"/>
      <w:szCs w:val="48"/>
      <w:lang w:eastAsia="es-CO"/>
    </w:rPr>
  </w:style>
  <w:style w:type="character" w:styleId="Textoennegrita">
    <w:name w:val="Strong"/>
    <w:basedOn w:val="Fuentedeprrafopredeter"/>
    <w:uiPriority w:val="22"/>
    <w:qFormat/>
    <w:rsid w:val="00447F8E"/>
    <w:rPr>
      <w:b/>
      <w:bCs/>
    </w:rPr>
  </w:style>
  <w:style w:type="paragraph" w:customStyle="1" w:styleId="titulos-articulos">
    <w:name w:val="titulos-articulos"/>
    <w:basedOn w:val="Normal"/>
    <w:rsid w:val="00447F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738662">
      <w:bodyDiv w:val="1"/>
      <w:marLeft w:val="0"/>
      <w:marRight w:val="0"/>
      <w:marTop w:val="0"/>
      <w:marBottom w:val="0"/>
      <w:divBdr>
        <w:top w:val="none" w:sz="0" w:space="0" w:color="auto"/>
        <w:left w:val="none" w:sz="0" w:space="0" w:color="auto"/>
        <w:bottom w:val="none" w:sz="0" w:space="0" w:color="auto"/>
        <w:right w:val="none" w:sz="0" w:space="0" w:color="auto"/>
      </w:divBdr>
    </w:div>
    <w:div w:id="381366763">
      <w:bodyDiv w:val="1"/>
      <w:marLeft w:val="0"/>
      <w:marRight w:val="0"/>
      <w:marTop w:val="0"/>
      <w:marBottom w:val="0"/>
      <w:divBdr>
        <w:top w:val="none" w:sz="0" w:space="0" w:color="auto"/>
        <w:left w:val="none" w:sz="0" w:space="0" w:color="auto"/>
        <w:bottom w:val="none" w:sz="0" w:space="0" w:color="auto"/>
        <w:right w:val="none" w:sz="0" w:space="0" w:color="auto"/>
      </w:divBdr>
    </w:div>
    <w:div w:id="420613935">
      <w:bodyDiv w:val="1"/>
      <w:marLeft w:val="0"/>
      <w:marRight w:val="0"/>
      <w:marTop w:val="0"/>
      <w:marBottom w:val="0"/>
      <w:divBdr>
        <w:top w:val="none" w:sz="0" w:space="0" w:color="auto"/>
        <w:left w:val="none" w:sz="0" w:space="0" w:color="auto"/>
        <w:bottom w:val="none" w:sz="0" w:space="0" w:color="auto"/>
        <w:right w:val="none" w:sz="0" w:space="0" w:color="auto"/>
      </w:divBdr>
      <w:divsChild>
        <w:div w:id="1056078115">
          <w:marLeft w:val="0"/>
          <w:marRight w:val="0"/>
          <w:marTop w:val="0"/>
          <w:marBottom w:val="0"/>
          <w:divBdr>
            <w:top w:val="none" w:sz="0" w:space="0" w:color="auto"/>
            <w:left w:val="none" w:sz="0" w:space="0" w:color="auto"/>
            <w:bottom w:val="none" w:sz="0" w:space="0" w:color="auto"/>
            <w:right w:val="none" w:sz="0" w:space="0" w:color="auto"/>
          </w:divBdr>
        </w:div>
        <w:div w:id="1532842909">
          <w:marLeft w:val="0"/>
          <w:marRight w:val="0"/>
          <w:marTop w:val="0"/>
          <w:marBottom w:val="0"/>
          <w:divBdr>
            <w:top w:val="none" w:sz="0" w:space="0" w:color="auto"/>
            <w:left w:val="none" w:sz="0" w:space="0" w:color="auto"/>
            <w:bottom w:val="none" w:sz="0" w:space="0" w:color="auto"/>
            <w:right w:val="none" w:sz="0" w:space="0" w:color="auto"/>
          </w:divBdr>
        </w:div>
        <w:div w:id="1099716985">
          <w:marLeft w:val="0"/>
          <w:marRight w:val="0"/>
          <w:marTop w:val="0"/>
          <w:marBottom w:val="0"/>
          <w:divBdr>
            <w:top w:val="none" w:sz="0" w:space="0" w:color="auto"/>
            <w:left w:val="none" w:sz="0" w:space="0" w:color="auto"/>
            <w:bottom w:val="none" w:sz="0" w:space="0" w:color="auto"/>
            <w:right w:val="none" w:sz="0" w:space="0" w:color="auto"/>
          </w:divBdr>
        </w:div>
        <w:div w:id="253130139">
          <w:marLeft w:val="0"/>
          <w:marRight w:val="0"/>
          <w:marTop w:val="0"/>
          <w:marBottom w:val="0"/>
          <w:divBdr>
            <w:top w:val="none" w:sz="0" w:space="0" w:color="auto"/>
            <w:left w:val="none" w:sz="0" w:space="0" w:color="auto"/>
            <w:bottom w:val="none" w:sz="0" w:space="0" w:color="auto"/>
            <w:right w:val="none" w:sz="0" w:space="0" w:color="auto"/>
          </w:divBdr>
        </w:div>
        <w:div w:id="1476029649">
          <w:marLeft w:val="0"/>
          <w:marRight w:val="0"/>
          <w:marTop w:val="0"/>
          <w:marBottom w:val="0"/>
          <w:divBdr>
            <w:top w:val="none" w:sz="0" w:space="0" w:color="auto"/>
            <w:left w:val="none" w:sz="0" w:space="0" w:color="auto"/>
            <w:bottom w:val="none" w:sz="0" w:space="0" w:color="auto"/>
            <w:right w:val="none" w:sz="0" w:space="0" w:color="auto"/>
          </w:divBdr>
        </w:div>
        <w:div w:id="1040663928">
          <w:marLeft w:val="0"/>
          <w:marRight w:val="0"/>
          <w:marTop w:val="0"/>
          <w:marBottom w:val="0"/>
          <w:divBdr>
            <w:top w:val="none" w:sz="0" w:space="0" w:color="auto"/>
            <w:left w:val="none" w:sz="0" w:space="0" w:color="auto"/>
            <w:bottom w:val="none" w:sz="0" w:space="0" w:color="auto"/>
            <w:right w:val="none" w:sz="0" w:space="0" w:color="auto"/>
          </w:divBdr>
        </w:div>
        <w:div w:id="842014945">
          <w:marLeft w:val="0"/>
          <w:marRight w:val="0"/>
          <w:marTop w:val="0"/>
          <w:marBottom w:val="0"/>
          <w:divBdr>
            <w:top w:val="none" w:sz="0" w:space="0" w:color="auto"/>
            <w:left w:val="none" w:sz="0" w:space="0" w:color="auto"/>
            <w:bottom w:val="none" w:sz="0" w:space="0" w:color="auto"/>
            <w:right w:val="none" w:sz="0" w:space="0" w:color="auto"/>
          </w:divBdr>
        </w:div>
        <w:div w:id="2002544789">
          <w:marLeft w:val="0"/>
          <w:marRight w:val="0"/>
          <w:marTop w:val="0"/>
          <w:marBottom w:val="0"/>
          <w:divBdr>
            <w:top w:val="none" w:sz="0" w:space="0" w:color="auto"/>
            <w:left w:val="none" w:sz="0" w:space="0" w:color="auto"/>
            <w:bottom w:val="none" w:sz="0" w:space="0" w:color="auto"/>
            <w:right w:val="none" w:sz="0" w:space="0" w:color="auto"/>
          </w:divBdr>
        </w:div>
        <w:div w:id="1269460778">
          <w:marLeft w:val="0"/>
          <w:marRight w:val="0"/>
          <w:marTop w:val="0"/>
          <w:marBottom w:val="0"/>
          <w:divBdr>
            <w:top w:val="none" w:sz="0" w:space="0" w:color="auto"/>
            <w:left w:val="none" w:sz="0" w:space="0" w:color="auto"/>
            <w:bottom w:val="none" w:sz="0" w:space="0" w:color="auto"/>
            <w:right w:val="none" w:sz="0" w:space="0" w:color="auto"/>
          </w:divBdr>
        </w:div>
      </w:divsChild>
    </w:div>
    <w:div w:id="904294438">
      <w:bodyDiv w:val="1"/>
      <w:marLeft w:val="0"/>
      <w:marRight w:val="0"/>
      <w:marTop w:val="0"/>
      <w:marBottom w:val="0"/>
      <w:divBdr>
        <w:top w:val="none" w:sz="0" w:space="0" w:color="auto"/>
        <w:left w:val="none" w:sz="0" w:space="0" w:color="auto"/>
        <w:bottom w:val="none" w:sz="0" w:space="0" w:color="auto"/>
        <w:right w:val="none" w:sz="0" w:space="0" w:color="auto"/>
      </w:divBdr>
    </w:div>
    <w:div w:id="1024938051">
      <w:bodyDiv w:val="1"/>
      <w:marLeft w:val="0"/>
      <w:marRight w:val="0"/>
      <w:marTop w:val="0"/>
      <w:marBottom w:val="0"/>
      <w:divBdr>
        <w:top w:val="none" w:sz="0" w:space="0" w:color="auto"/>
        <w:left w:val="none" w:sz="0" w:space="0" w:color="auto"/>
        <w:bottom w:val="none" w:sz="0" w:space="0" w:color="auto"/>
        <w:right w:val="none" w:sz="0" w:space="0" w:color="auto"/>
      </w:divBdr>
      <w:divsChild>
        <w:div w:id="414937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2.bp.blogspot.com/_fUR5FX60KTg/TJLV8IztMVI/AAAAAAAAADo/6R8U1wEhn3Q/s1600/SDC10445.JPG" TargetMode="External"/><Relationship Id="rId18" Type="http://schemas.openxmlformats.org/officeDocument/2006/relationships/image" Target="media/image5.jpeg"/><Relationship Id="rId26" Type="http://schemas.openxmlformats.org/officeDocument/2006/relationships/image" Target="media/image8.jpeg"/><Relationship Id="rId39" Type="http://schemas.openxmlformats.org/officeDocument/2006/relationships/hyperlink" Target="http://es.wikipedia.org/wiki/Dilleniidae" TargetMode="External"/><Relationship Id="rId3" Type="http://schemas.openxmlformats.org/officeDocument/2006/relationships/styles" Target="styles.xml"/><Relationship Id="rId21" Type="http://schemas.openxmlformats.org/officeDocument/2006/relationships/hyperlink" Target="http://es.wikipedia.org/wiki/Brasil" TargetMode="External"/><Relationship Id="rId34" Type="http://schemas.openxmlformats.org/officeDocument/2006/relationships/hyperlink" Target="http://es.wikipedia.org/wiki/Plantae" TargetMode="External"/><Relationship Id="rId42" Type="http://schemas.openxmlformats.org/officeDocument/2006/relationships/hyperlink" Target="http://es.wikipedia.org/wiki/Familia_(biolog%C3%ADa)" TargetMode="External"/><Relationship Id="rId47" Type="http://schemas.openxmlformats.org/officeDocument/2006/relationships/hyperlink" Target="http://es.wikipedia.org/wiki/Especie"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es.wikipedia.org/wiki/Jard%C3%ADn" TargetMode="External"/><Relationship Id="rId17" Type="http://schemas.openxmlformats.org/officeDocument/2006/relationships/image" Target="media/image4.jpeg"/><Relationship Id="rId25" Type="http://schemas.openxmlformats.org/officeDocument/2006/relationships/hyperlink" Target="http://commons.wikimedia.org/wiki/File:Bq_-_7_sept_2007_006.jpg" TargetMode="External"/><Relationship Id="rId33" Type="http://schemas.openxmlformats.org/officeDocument/2006/relationships/hyperlink" Target="http://es.wikipedia.org/wiki/Reino_(biolog%C3%ADa)" TargetMode="External"/><Relationship Id="rId38" Type="http://schemas.openxmlformats.org/officeDocument/2006/relationships/hyperlink" Target="http://es.wikipedia.org/wiki/Magnoliopsida" TargetMode="External"/><Relationship Id="rId46" Type="http://schemas.openxmlformats.org/officeDocument/2006/relationships/hyperlink" Target="http://es.wikipedia.org/wiki/Hibiscus"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es.wikipedia.org/wiki/%C3%81rbol" TargetMode="External"/><Relationship Id="rId29" Type="http://schemas.openxmlformats.org/officeDocument/2006/relationships/image" Target="media/image9.png"/><Relationship Id="rId41" Type="http://schemas.openxmlformats.org/officeDocument/2006/relationships/hyperlink" Target="http://es.wikipedia.org/wiki/Malval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Planta" TargetMode="External"/><Relationship Id="rId24" Type="http://schemas.openxmlformats.org/officeDocument/2006/relationships/image" Target="media/image7.jpeg"/><Relationship Id="rId32" Type="http://schemas.openxmlformats.org/officeDocument/2006/relationships/hyperlink" Target="http://es.wikipedia.org/wiki/Clasificaci%C3%B3n_cient%C3%ADfica" TargetMode="External"/><Relationship Id="rId37" Type="http://schemas.openxmlformats.org/officeDocument/2006/relationships/hyperlink" Target="http://es.wikipedia.org/wiki/Clase_(biolog%C3%ADa)" TargetMode="External"/><Relationship Id="rId40" Type="http://schemas.openxmlformats.org/officeDocument/2006/relationships/hyperlink" Target="http://es.wikipedia.org/wiki/Orden_(biolog%C3%ADa)" TargetMode="External"/><Relationship Id="rId45" Type="http://schemas.openxmlformats.org/officeDocument/2006/relationships/hyperlink" Target="http://es.wikipedia.org/wiki/G%C3%A9nero_(biolog%C3%ADa)" TargetMode="External"/><Relationship Id="rId5" Type="http://schemas.openxmlformats.org/officeDocument/2006/relationships/settings" Target="settings.xml"/><Relationship Id="rId15" Type="http://schemas.openxmlformats.org/officeDocument/2006/relationships/image" Target="media/image2.gif"/><Relationship Id="rId23" Type="http://schemas.openxmlformats.org/officeDocument/2006/relationships/image" Target="media/image6.jpeg"/><Relationship Id="rId28" Type="http://schemas.openxmlformats.org/officeDocument/2006/relationships/hyperlink" Target="http://commons.wikimedia.org/wiki/File:Status_iucn3.1_EN_es.svg" TargetMode="External"/><Relationship Id="rId36" Type="http://schemas.openxmlformats.org/officeDocument/2006/relationships/hyperlink" Target="http://es.wikipedia.org/wiki/Magnoliophyta" TargetMode="External"/><Relationship Id="rId49" Type="http://schemas.openxmlformats.org/officeDocument/2006/relationships/hyperlink" Target="http://es.wikipedia.org/wiki/Carlos_Linneo" TargetMode="External"/><Relationship Id="rId10" Type="http://schemas.openxmlformats.org/officeDocument/2006/relationships/hyperlink" Target="http://es.wikipedia.org/wiki/Flor" TargetMode="External"/><Relationship Id="rId19" Type="http://schemas.openxmlformats.org/officeDocument/2006/relationships/hyperlink" Target="http://es.wikipedia.org/wiki/Especie" TargetMode="External"/><Relationship Id="rId31" Type="http://schemas.openxmlformats.org/officeDocument/2006/relationships/hyperlink" Target="http://es.wikipedia.org/wiki/Uni%C3%B3n_Internacional_para_la_Conservaci%C3%B3n_de_la_Naturaleza" TargetMode="External"/><Relationship Id="rId44" Type="http://schemas.openxmlformats.org/officeDocument/2006/relationships/hyperlink" Target="http://es.wikipedia.org/wiki/Malvoideae"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s.wikipedia.org/wiki/Horticultura" TargetMode="External"/><Relationship Id="rId14" Type="http://schemas.openxmlformats.org/officeDocument/2006/relationships/image" Target="media/image1.jpeg"/><Relationship Id="rId22" Type="http://schemas.openxmlformats.org/officeDocument/2006/relationships/hyperlink" Target="http://plantas-especies.com/wp-content/uploads/2011/11/Helecho-comun.jpg" TargetMode="External"/><Relationship Id="rId27" Type="http://schemas.openxmlformats.org/officeDocument/2006/relationships/hyperlink" Target="http://es.wikipedia.org/wiki/Estado_de_conservaci%C3%B3n" TargetMode="External"/><Relationship Id="rId30" Type="http://schemas.openxmlformats.org/officeDocument/2006/relationships/hyperlink" Target="http://es.wikipedia.org/wiki/Especie_en_peligro_de_extinci%C3%B3n" TargetMode="External"/><Relationship Id="rId35" Type="http://schemas.openxmlformats.org/officeDocument/2006/relationships/hyperlink" Target="http://es.wikipedia.org/wiki/Divisi%C3%B3n_(biolog%C3%ADa)" TargetMode="External"/><Relationship Id="rId43" Type="http://schemas.openxmlformats.org/officeDocument/2006/relationships/hyperlink" Target="http://es.wikipedia.org/wiki/Malvaceae" TargetMode="External"/><Relationship Id="rId48" Type="http://schemas.openxmlformats.org/officeDocument/2006/relationships/hyperlink" Target="http://es.wikipedia.org/wiki/Nomenclatura_binomial"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461D7-5137-475F-8A12-8B4B50D0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2005</Words>
  <Characters>11031</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acer</Company>
  <LinksUpToDate>false</LinksUpToDate>
  <CharactersWithSpaces>13010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 Rivera</dc:creator>
  <cp:lastModifiedBy>Acer</cp:lastModifiedBy>
  <cp:revision>2</cp:revision>
  <cp:lastPrinted>2010-12-14T23:10:00Z</cp:lastPrinted>
  <dcterms:created xsi:type="dcterms:W3CDTF">2013-08-10T23:00:00Z</dcterms:created>
  <dcterms:modified xsi:type="dcterms:W3CDTF">2013-08-10T23:00:00Z</dcterms:modified>
</cp:coreProperties>
</file>